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3487" w14:textId="7FB22AF1" w:rsidR="003635A3" w:rsidRDefault="003635A3" w:rsidP="003635A3">
      <w:pPr>
        <w:spacing w:after="0" w:line="240" w:lineRule="auto"/>
        <w:rPr>
          <w:ins w:id="0" w:author="Rudolf Hrudkay" w:date="2017-08-31T08:05:00Z"/>
          <w:rFonts w:eastAsia="Times New Roman" w:cs="Times New Roman"/>
          <w:b/>
          <w:sz w:val="20"/>
          <w:szCs w:val="20"/>
        </w:rPr>
      </w:pPr>
      <w:ins w:id="1" w:author="Rudolf Hrudkay" w:date="2017-08-31T08:05:00Z">
        <w:r>
          <w:rPr>
            <w:rFonts w:eastAsia="Times New Roman" w:cs="Times New Roman"/>
            <w:b/>
            <w:sz w:val="20"/>
            <w:szCs w:val="20"/>
          </w:rPr>
          <w:t xml:space="preserve">Časť A: </w:t>
        </w:r>
        <w:r w:rsidRPr="00EA7242">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EA7242">
          <w:rPr>
            <w:rFonts w:eastAsia="Times New Roman" w:cs="Times New Roman"/>
            <w:b/>
            <w:sz w:val="20"/>
            <w:szCs w:val="20"/>
          </w:rPr>
          <w:t xml:space="preserve"> hár</w:t>
        </w:r>
        <w:r>
          <w:rPr>
            <w:rFonts w:eastAsia="Times New Roman" w:cs="Times New Roman"/>
            <w:b/>
            <w:sz w:val="20"/>
            <w:szCs w:val="20"/>
          </w:rPr>
          <w:t xml:space="preserve">ok </w:t>
        </w:r>
      </w:ins>
    </w:p>
    <w:p w14:paraId="129A6BBB" w14:textId="77777777" w:rsidR="00FC6412" w:rsidRDefault="00FC6412" w:rsidP="00FC6412">
      <w:pPr>
        <w:spacing w:after="0" w:line="240" w:lineRule="auto"/>
        <w:rPr>
          <w:rFonts w:eastAsia="Times New Roman" w:cs="Times New Roman"/>
          <w:b/>
          <w:sz w:val="20"/>
          <w:szCs w:val="20"/>
        </w:rPr>
      </w:pPr>
    </w:p>
    <w:p w14:paraId="4DE77C7D" w14:textId="77777777" w:rsidR="007921D0" w:rsidRPr="00FD028A" w:rsidRDefault="007921D0"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r w:rsidR="000F2FC1" w:rsidRPr="000F2FC1">
              <w:rPr>
                <w:rFonts w:ascii="Arial" w:hAnsi="Arial" w:cs="Arial"/>
                <w:sz w:val="19"/>
                <w:szCs w:val="19"/>
              </w:rPr>
              <w:t>HP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lastRenderedPageBreak/>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77777777" w:rsidR="00814754" w:rsidRPr="00B50FF9" w:rsidRDefault="00814754" w:rsidP="00F06A27">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814754" w:rsidRPr="00B50FF9" w14:paraId="129A6C2F" w14:textId="77777777" w:rsidTr="007736B4">
        <w:trPr>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t>VYJADRENIE</w:t>
            </w:r>
          </w:p>
          <w:p w14:paraId="577F8271" w14:textId="77777777" w:rsidR="00DF3171" w:rsidRPr="00DF3171" w:rsidRDefault="00DF3171" w:rsidP="00DF3171">
            <w:pPr>
              <w:rPr>
                <w:rFonts w:ascii="Arial" w:hAnsi="Arial" w:cs="Arial"/>
                <w:sz w:val="19"/>
                <w:szCs w:val="19"/>
              </w:rPr>
            </w:pPr>
          </w:p>
          <w:p w14:paraId="129A6C2E" w14:textId="51BC097C" w:rsidR="00814754" w:rsidRPr="00B50FF9" w:rsidRDefault="00DF3171" w:rsidP="00DF3171">
            <w:pPr>
              <w:rPr>
                <w:rFonts w:ascii="Arial" w:hAnsi="Arial" w:cs="Arial"/>
                <w:sz w:val="19"/>
                <w:szCs w:val="19"/>
              </w:rPr>
            </w:pPr>
            <w:r w:rsidRPr="00DF3171">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F9EABCC1F24258B73CDF1C144E5D3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DF3171">
                  <w:rPr>
                    <w:rFonts w:ascii="Arial" w:hAnsi="Arial" w:cs="Arial"/>
                    <w:sz w:val="19"/>
                    <w:szCs w:val="19"/>
                  </w:rPr>
                  <w:t>Vyberte položku.</w:t>
                </w:r>
              </w:sdtContent>
            </w:sdt>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10"/>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BD0BA3C" w:rsidR="00664D1C" w:rsidRPr="00DF3171" w:rsidRDefault="00664D1C" w:rsidP="00F1690D">
            <w:pPr>
              <w:rPr>
                <w:rFonts w:ascii="Arial" w:hAnsi="Arial" w:cs="Arial"/>
                <w:sz w:val="19"/>
                <w:szCs w:val="19"/>
              </w:rPr>
            </w:pPr>
            <w:r w:rsidRPr="00DF3171">
              <w:rPr>
                <w:rFonts w:ascii="Arial" w:hAnsi="Arial" w:cs="Arial"/>
                <w:sz w:val="19"/>
                <w:szCs w:val="19"/>
              </w:rPr>
              <w:t>Vypracoval (zástupca gestora HP alebo ním poverená osoba</w:t>
            </w:r>
            <w:r w:rsidRPr="00DF3171">
              <w:rPr>
                <w:rStyle w:val="Odkaznapoznmkupodiarou"/>
                <w:rFonts w:ascii="Arial" w:hAnsi="Arial" w:cs="Arial"/>
                <w:sz w:val="19"/>
                <w:szCs w:val="19"/>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4"/>
            </w:r>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CA837C" w:rsidR="00990254" w:rsidRPr="00B50FF9" w:rsidRDefault="00A20F6F" w:rsidP="00A20F6F">
            <w:pPr>
              <w:rPr>
                <w:rFonts w:ascii="Arial" w:hAnsi="Arial" w:cs="Arial"/>
                <w:sz w:val="19"/>
                <w:szCs w:val="19"/>
              </w:rPr>
            </w:pPr>
            <w:r w:rsidRPr="00B50FF9">
              <w:rPr>
                <w:rFonts w:ascii="Arial" w:hAnsi="Arial" w:cs="Arial"/>
                <w:sz w:val="19"/>
                <w:szCs w:val="19"/>
              </w:rPr>
              <w:t>Výsledky odborného hodnotenia zadal</w:t>
            </w:r>
            <w:r w:rsidR="00814754" w:rsidRPr="00B50FF9">
              <w:rPr>
                <w:rStyle w:val="Odkaznapoznmkupodiarou"/>
                <w:rFonts w:ascii="Arial" w:hAnsi="Arial" w:cs="Arial"/>
                <w:sz w:val="19"/>
                <w:szCs w:val="19"/>
              </w:rPr>
              <w:footnoteReference w:id="15"/>
            </w:r>
            <w:r w:rsidR="009E7FE9" w:rsidRPr="00B50FF9">
              <w:rPr>
                <w:rFonts w:ascii="Arial" w:hAnsi="Arial" w:cs="Arial"/>
                <w:sz w:val="19"/>
                <w:szCs w:val="19"/>
              </w:rPr>
              <w:t>:</w:t>
            </w:r>
          </w:p>
        </w:tc>
        <w:tc>
          <w:tcPr>
            <w:tcW w:w="5441" w:type="dxa"/>
            <w:gridSpan w:val="3"/>
            <w:shd w:val="clear" w:color="auto" w:fill="auto"/>
          </w:tcPr>
          <w:p w14:paraId="129A6C48" w14:textId="77777777" w:rsidR="00990254" w:rsidRPr="00B50FF9" w:rsidRDefault="00990254" w:rsidP="00F1690D">
            <w:pPr>
              <w:rPr>
                <w:rFonts w:ascii="Arial" w:hAnsi="Arial" w:cs="Arial"/>
                <w:sz w:val="19"/>
                <w:szCs w:val="19"/>
              </w:rPr>
            </w:pPr>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239425EB" w:rsidR="00FD028A" w:rsidRPr="00B50FF9" w:rsidRDefault="004841E3" w:rsidP="0010760D">
            <w:pPr>
              <w:rPr>
                <w:rFonts w:ascii="Arial" w:hAnsi="Arial" w:cs="Arial"/>
                <w:sz w:val="19"/>
                <w:szCs w:val="19"/>
              </w:rPr>
            </w:pPr>
            <w:r w:rsidRPr="00B50FF9">
              <w:rPr>
                <w:rFonts w:ascii="Arial" w:hAnsi="Arial" w:cs="Arial"/>
                <w:sz w:val="19"/>
                <w:szCs w:val="19"/>
              </w:rPr>
              <w:t xml:space="preserve">Odborné hodnotenie za RO </w:t>
            </w:r>
            <w:r w:rsidR="0010760D" w:rsidRPr="00B50FF9">
              <w:rPr>
                <w:rFonts w:ascii="Arial" w:hAnsi="Arial" w:cs="Arial"/>
                <w:sz w:val="19"/>
                <w:szCs w:val="19"/>
              </w:rPr>
              <w:t>overil</w:t>
            </w:r>
            <w:r w:rsidRPr="00B50FF9">
              <w:rPr>
                <w:rStyle w:val="Odkaznapoznmkupodiarou"/>
                <w:rFonts w:ascii="Arial" w:hAnsi="Arial" w:cs="Arial"/>
                <w:sz w:val="19"/>
                <w:szCs w:val="19"/>
              </w:rPr>
              <w:footnoteReference w:id="16"/>
            </w:r>
            <w:r w:rsidR="00FD028A" w:rsidRPr="00B50FF9">
              <w:rPr>
                <w:rFonts w:ascii="Arial" w:hAnsi="Arial" w:cs="Arial"/>
                <w:sz w:val="19"/>
                <w:szCs w:val="19"/>
              </w:rPr>
              <w:t>:</w:t>
            </w:r>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4EE43D20"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2509CC71"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Default="00FD028A" w:rsidP="00A66794">
      <w:pPr>
        <w:rPr>
          <w:ins w:id="2" w:author="Rudolf Hrudkay" w:date="2017-08-31T08:05:00Z"/>
        </w:rPr>
      </w:pPr>
    </w:p>
    <w:p w14:paraId="7126570F" w14:textId="5280458E" w:rsidR="003635A3" w:rsidRDefault="003635A3" w:rsidP="00A66794">
      <w:pPr>
        <w:rPr>
          <w:ins w:id="3" w:author="Rudolf Hrudkay" w:date="2017-08-31T08:05:00Z"/>
        </w:rPr>
      </w:pPr>
    </w:p>
    <w:p w14:paraId="6E83D49C" w14:textId="77777777" w:rsidR="003635A3" w:rsidRDefault="003635A3" w:rsidP="00A66794">
      <w:pPr>
        <w:rPr>
          <w:ins w:id="4" w:author="Rudolf Hrudkay" w:date="2017-08-31T08:05:00Z"/>
        </w:rPr>
      </w:pPr>
    </w:p>
    <w:p w14:paraId="6069719C" w14:textId="77777777" w:rsidR="003635A3" w:rsidRDefault="003635A3" w:rsidP="00A66794">
      <w:pPr>
        <w:rPr>
          <w:ins w:id="5" w:author="Rudolf Hrudkay" w:date="2017-08-31T08:05:00Z"/>
        </w:rPr>
      </w:pPr>
    </w:p>
    <w:p w14:paraId="6AD4B766" w14:textId="77777777" w:rsidR="003635A3" w:rsidRDefault="003635A3" w:rsidP="00A66794">
      <w:pPr>
        <w:rPr>
          <w:ins w:id="6" w:author="Rudolf Hrudkay" w:date="2017-08-31T08:05:00Z"/>
        </w:rPr>
      </w:pPr>
    </w:p>
    <w:p w14:paraId="0F461CE4" w14:textId="2E62F738" w:rsidR="003635A3" w:rsidRDefault="003635A3" w:rsidP="00A66794">
      <w:pPr>
        <w:rPr>
          <w:ins w:id="7" w:author="Rudolf Hrudkay" w:date="2017-08-31T08:06:00Z"/>
          <w:rFonts w:eastAsia="Times New Roman" w:cs="Times New Roman"/>
          <w:b/>
          <w:sz w:val="20"/>
          <w:szCs w:val="20"/>
        </w:rPr>
      </w:pPr>
      <w:ins w:id="8" w:author="Rudolf Hrudkay" w:date="2017-08-31T08:06:00Z">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ok</w:t>
        </w:r>
      </w:ins>
    </w:p>
    <w:p w14:paraId="2531159C" w14:textId="77777777" w:rsidR="003635A3" w:rsidRDefault="003635A3" w:rsidP="003635A3">
      <w:pPr>
        <w:spacing w:after="0" w:line="240" w:lineRule="auto"/>
        <w:rPr>
          <w:ins w:id="9" w:author="Rudolf Hrudkay" w:date="2017-08-31T08:06:00Z"/>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Change w:id="10">
          <w:tblGrid>
            <w:gridCol w:w="700"/>
            <w:gridCol w:w="1988"/>
            <w:gridCol w:w="1618"/>
            <w:gridCol w:w="297"/>
            <w:gridCol w:w="5144"/>
          </w:tblGrid>
        </w:tblGridChange>
      </w:tblGrid>
      <w:tr w:rsidR="003635A3" w14:paraId="755564CB" w14:textId="77777777" w:rsidTr="00EA7242">
        <w:trPr>
          <w:trHeight w:val="2000"/>
          <w:jc w:val="center"/>
          <w:ins w:id="11" w:author="Rudolf Hrudkay" w:date="2017-08-31T08:06:00Z"/>
        </w:trPr>
        <w:tc>
          <w:tcPr>
            <w:tcW w:w="9747" w:type="dxa"/>
            <w:gridSpan w:val="5"/>
            <w:shd w:val="clear" w:color="auto" w:fill="5F497A" w:themeFill="accent4" w:themeFillShade="BF"/>
            <w:vAlign w:val="center"/>
          </w:tcPr>
          <w:p w14:paraId="6F218E1A" w14:textId="6C391CD7" w:rsidR="003635A3" w:rsidRPr="00B2461A" w:rsidRDefault="003635A3" w:rsidP="007D14C3">
            <w:pPr>
              <w:jc w:val="center"/>
              <w:rPr>
                <w:ins w:id="12" w:author="Rudolf Hrudkay" w:date="2017-08-31T08:06:00Z"/>
                <w:b/>
                <w:color w:val="FFFFFF" w:themeColor="background1"/>
                <w:sz w:val="36"/>
                <w:szCs w:val="36"/>
              </w:rPr>
              <w:pPrChange w:id="13" w:author="Rudolf Hrudkay" w:date="2017-08-31T08:06:00Z">
                <w:pPr>
                  <w:jc w:val="center"/>
                </w:pPr>
              </w:pPrChange>
            </w:pPr>
            <w:ins w:id="14" w:author="Rudolf Hrudkay" w:date="2017-08-31T08:06:00Z">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ins>
          </w:p>
        </w:tc>
      </w:tr>
      <w:tr w:rsidR="003635A3" w:rsidRPr="00B50FF9" w14:paraId="09E87BA7" w14:textId="77777777" w:rsidTr="00EA7242">
        <w:trPr>
          <w:trHeight w:val="330"/>
          <w:jc w:val="center"/>
          <w:ins w:id="15" w:author="Rudolf Hrudkay" w:date="2017-08-31T08:06:00Z"/>
        </w:trPr>
        <w:tc>
          <w:tcPr>
            <w:tcW w:w="2688" w:type="dxa"/>
            <w:gridSpan w:val="2"/>
            <w:vAlign w:val="center"/>
          </w:tcPr>
          <w:p w14:paraId="6808A892" w14:textId="77777777" w:rsidR="003635A3" w:rsidRPr="00B50FF9" w:rsidRDefault="003635A3" w:rsidP="00EA7242">
            <w:pPr>
              <w:tabs>
                <w:tab w:val="left" w:pos="1695"/>
              </w:tabs>
              <w:rPr>
                <w:ins w:id="16" w:author="Rudolf Hrudkay" w:date="2017-08-31T08:06:00Z"/>
                <w:rFonts w:ascii="Arial" w:hAnsi="Arial" w:cs="Arial"/>
                <w:sz w:val="19"/>
                <w:szCs w:val="19"/>
              </w:rPr>
            </w:pPr>
            <w:ins w:id="17" w:author="Rudolf Hrudkay" w:date="2017-08-31T08:06:00Z">
              <w:r w:rsidRPr="00B50FF9">
                <w:rPr>
                  <w:rFonts w:ascii="Arial" w:hAnsi="Arial" w:cs="Arial"/>
                  <w:sz w:val="19"/>
                  <w:szCs w:val="19"/>
                </w:rPr>
                <w:t>Operačný program:</w:t>
              </w:r>
            </w:ins>
          </w:p>
        </w:tc>
        <w:tc>
          <w:tcPr>
            <w:tcW w:w="7059" w:type="dxa"/>
            <w:gridSpan w:val="3"/>
            <w:vAlign w:val="center"/>
          </w:tcPr>
          <w:p w14:paraId="2F37C760" w14:textId="77777777" w:rsidR="003635A3" w:rsidRPr="00B50FF9" w:rsidRDefault="003635A3" w:rsidP="00EA7242">
            <w:pPr>
              <w:tabs>
                <w:tab w:val="left" w:pos="1695"/>
              </w:tabs>
              <w:rPr>
                <w:ins w:id="18" w:author="Rudolf Hrudkay" w:date="2017-08-31T08:06:00Z"/>
                <w:rFonts w:ascii="Arial" w:hAnsi="Arial" w:cs="Arial"/>
                <w:sz w:val="19"/>
                <w:szCs w:val="19"/>
              </w:rPr>
            </w:pPr>
            <w:ins w:id="19" w:author="Rudolf Hrudkay" w:date="2017-08-31T08:06:00Z">
              <w:r w:rsidRPr="00B50FF9">
                <w:rPr>
                  <w:rFonts w:ascii="Arial" w:hAnsi="Arial" w:cs="Arial"/>
                  <w:sz w:val="19"/>
                  <w:szCs w:val="19"/>
                </w:rPr>
                <w:t>Efektívna verejná správa</w:t>
              </w:r>
            </w:ins>
          </w:p>
        </w:tc>
      </w:tr>
      <w:tr w:rsidR="003635A3" w:rsidRPr="00B50FF9" w14:paraId="0E956988" w14:textId="77777777" w:rsidTr="00EA7242">
        <w:trPr>
          <w:trHeight w:val="291"/>
          <w:jc w:val="center"/>
          <w:ins w:id="20" w:author="Rudolf Hrudkay" w:date="2017-08-31T08:06:00Z"/>
        </w:trPr>
        <w:tc>
          <w:tcPr>
            <w:tcW w:w="2688" w:type="dxa"/>
            <w:gridSpan w:val="2"/>
            <w:vAlign w:val="center"/>
          </w:tcPr>
          <w:p w14:paraId="36DC7DFA" w14:textId="77777777" w:rsidR="003635A3" w:rsidRPr="00B50FF9" w:rsidRDefault="003635A3" w:rsidP="00EA7242">
            <w:pPr>
              <w:tabs>
                <w:tab w:val="left" w:pos="1695"/>
              </w:tabs>
              <w:rPr>
                <w:ins w:id="21" w:author="Rudolf Hrudkay" w:date="2017-08-31T08:06:00Z"/>
                <w:rFonts w:ascii="Arial" w:hAnsi="Arial" w:cs="Arial"/>
                <w:sz w:val="19"/>
                <w:szCs w:val="19"/>
              </w:rPr>
            </w:pPr>
            <w:ins w:id="22" w:author="Rudolf Hrudkay" w:date="2017-08-31T08:06:00Z">
              <w:r w:rsidRPr="00B50FF9">
                <w:rPr>
                  <w:rFonts w:ascii="Arial" w:hAnsi="Arial" w:cs="Arial"/>
                  <w:sz w:val="19"/>
                  <w:szCs w:val="19"/>
                </w:rPr>
                <w:t>Prioritná os:</w:t>
              </w:r>
            </w:ins>
          </w:p>
        </w:tc>
        <w:tc>
          <w:tcPr>
            <w:tcW w:w="7059" w:type="dxa"/>
            <w:gridSpan w:val="3"/>
            <w:vAlign w:val="center"/>
          </w:tcPr>
          <w:p w14:paraId="43D99E29" w14:textId="77777777" w:rsidR="003635A3" w:rsidRPr="00B50FF9" w:rsidRDefault="003635A3" w:rsidP="00EA7242">
            <w:pPr>
              <w:tabs>
                <w:tab w:val="left" w:pos="1695"/>
              </w:tabs>
              <w:rPr>
                <w:ins w:id="23" w:author="Rudolf Hrudkay" w:date="2017-08-31T08:06:00Z"/>
                <w:rFonts w:ascii="Arial" w:hAnsi="Arial" w:cs="Arial"/>
                <w:sz w:val="19"/>
                <w:szCs w:val="19"/>
              </w:rPr>
            </w:pPr>
            <w:ins w:id="24" w:author="Rudolf Hrudkay" w:date="2017-08-31T08:06:00Z">
              <w:r w:rsidRPr="00D552A6">
                <w:rPr>
                  <w:rFonts w:ascii="Arial" w:hAnsi="Arial" w:cs="Arial"/>
                  <w:sz w:val="19"/>
                  <w:szCs w:val="19"/>
                </w:rPr>
                <w:t>PO č.  3 – Technická pomoc</w:t>
              </w:r>
            </w:ins>
          </w:p>
        </w:tc>
      </w:tr>
      <w:tr w:rsidR="003635A3" w:rsidRPr="00B50FF9" w14:paraId="7FD3203F" w14:textId="77777777" w:rsidTr="00EA7242">
        <w:trPr>
          <w:trHeight w:val="255"/>
          <w:jc w:val="center"/>
          <w:ins w:id="25" w:author="Rudolf Hrudkay" w:date="2017-08-31T08:06:00Z"/>
        </w:trPr>
        <w:tc>
          <w:tcPr>
            <w:tcW w:w="2688" w:type="dxa"/>
            <w:gridSpan w:val="2"/>
            <w:vAlign w:val="center"/>
          </w:tcPr>
          <w:p w14:paraId="14FE49B2" w14:textId="77777777" w:rsidR="003635A3" w:rsidRPr="00B50FF9" w:rsidRDefault="003635A3" w:rsidP="00EA7242">
            <w:pPr>
              <w:tabs>
                <w:tab w:val="left" w:pos="1695"/>
              </w:tabs>
              <w:rPr>
                <w:ins w:id="26" w:author="Rudolf Hrudkay" w:date="2017-08-31T08:06:00Z"/>
                <w:rFonts w:ascii="Arial" w:hAnsi="Arial" w:cs="Arial"/>
                <w:sz w:val="19"/>
                <w:szCs w:val="19"/>
              </w:rPr>
            </w:pPr>
            <w:ins w:id="27" w:author="Rudolf Hrudkay" w:date="2017-08-31T08:06:00Z">
              <w:r w:rsidRPr="00B50FF9">
                <w:rPr>
                  <w:rFonts w:ascii="Arial" w:hAnsi="Arial" w:cs="Arial"/>
                  <w:sz w:val="19"/>
                  <w:szCs w:val="19"/>
                </w:rPr>
                <w:t>Špecifický cieľ:</w:t>
              </w:r>
            </w:ins>
          </w:p>
        </w:tc>
        <w:tc>
          <w:tcPr>
            <w:tcW w:w="7059" w:type="dxa"/>
            <w:gridSpan w:val="3"/>
            <w:vAlign w:val="center"/>
          </w:tcPr>
          <w:p w14:paraId="7A5DE97B" w14:textId="77777777" w:rsidR="003635A3" w:rsidRPr="00B50FF9" w:rsidRDefault="003635A3" w:rsidP="00EA7242">
            <w:pPr>
              <w:tabs>
                <w:tab w:val="left" w:pos="1695"/>
              </w:tabs>
              <w:rPr>
                <w:ins w:id="28" w:author="Rudolf Hrudkay" w:date="2017-08-31T08:06:00Z"/>
                <w:rFonts w:ascii="Arial" w:hAnsi="Arial" w:cs="Arial"/>
                <w:sz w:val="19"/>
                <w:szCs w:val="19"/>
              </w:rPr>
            </w:pPr>
          </w:p>
        </w:tc>
      </w:tr>
      <w:tr w:rsidR="003635A3" w:rsidRPr="00B50FF9" w14:paraId="6521885C" w14:textId="77777777" w:rsidTr="00EA7242">
        <w:trPr>
          <w:trHeight w:val="330"/>
          <w:jc w:val="center"/>
          <w:ins w:id="29" w:author="Rudolf Hrudkay" w:date="2017-08-31T08:06:00Z"/>
        </w:trPr>
        <w:tc>
          <w:tcPr>
            <w:tcW w:w="2688" w:type="dxa"/>
            <w:gridSpan w:val="2"/>
            <w:vAlign w:val="center"/>
          </w:tcPr>
          <w:p w14:paraId="618907CC" w14:textId="77777777" w:rsidR="003635A3" w:rsidRPr="00B50FF9" w:rsidRDefault="003635A3" w:rsidP="00EA7242">
            <w:pPr>
              <w:tabs>
                <w:tab w:val="left" w:pos="1695"/>
              </w:tabs>
              <w:rPr>
                <w:ins w:id="30" w:author="Rudolf Hrudkay" w:date="2017-08-31T08:06:00Z"/>
                <w:rFonts w:ascii="Arial" w:hAnsi="Arial" w:cs="Arial"/>
                <w:sz w:val="19"/>
                <w:szCs w:val="19"/>
              </w:rPr>
            </w:pPr>
            <w:ins w:id="31" w:author="Rudolf Hrudkay" w:date="2017-08-31T08:06:00Z">
              <w:r w:rsidRPr="00B50FF9">
                <w:rPr>
                  <w:rFonts w:ascii="Arial" w:hAnsi="Arial" w:cs="Arial"/>
                  <w:sz w:val="19"/>
                  <w:szCs w:val="19"/>
                </w:rPr>
                <w:t xml:space="preserve">Kód </w:t>
              </w:r>
              <w:r w:rsidRPr="00E32FCA">
                <w:rPr>
                  <w:rFonts w:ascii="Arial" w:hAnsi="Arial" w:cs="Arial"/>
                  <w:sz w:val="19"/>
                  <w:szCs w:val="19"/>
                </w:rPr>
                <w:t>vyzvania:</w:t>
              </w:r>
            </w:ins>
          </w:p>
        </w:tc>
        <w:tc>
          <w:tcPr>
            <w:tcW w:w="7059" w:type="dxa"/>
            <w:gridSpan w:val="3"/>
            <w:vAlign w:val="center"/>
          </w:tcPr>
          <w:p w14:paraId="60FD0123" w14:textId="77777777" w:rsidR="003635A3" w:rsidRPr="00B50FF9" w:rsidRDefault="003635A3" w:rsidP="00EA7242">
            <w:pPr>
              <w:tabs>
                <w:tab w:val="left" w:pos="1695"/>
              </w:tabs>
              <w:rPr>
                <w:ins w:id="32" w:author="Rudolf Hrudkay" w:date="2017-08-31T08:06:00Z"/>
                <w:rFonts w:ascii="Arial" w:hAnsi="Arial" w:cs="Arial"/>
                <w:sz w:val="19"/>
                <w:szCs w:val="19"/>
              </w:rPr>
            </w:pPr>
          </w:p>
        </w:tc>
      </w:tr>
      <w:tr w:rsidR="003635A3" w:rsidRPr="00B50FF9" w14:paraId="3B881A45" w14:textId="77777777" w:rsidTr="00EA7242">
        <w:trPr>
          <w:trHeight w:val="288"/>
          <w:jc w:val="center"/>
          <w:ins w:id="33" w:author="Rudolf Hrudkay" w:date="2017-08-31T08:06:00Z"/>
        </w:trPr>
        <w:tc>
          <w:tcPr>
            <w:tcW w:w="2688" w:type="dxa"/>
            <w:gridSpan w:val="2"/>
            <w:vAlign w:val="center"/>
          </w:tcPr>
          <w:p w14:paraId="527919CC" w14:textId="77777777" w:rsidR="003635A3" w:rsidRPr="00B50FF9" w:rsidRDefault="003635A3" w:rsidP="00EA7242">
            <w:pPr>
              <w:tabs>
                <w:tab w:val="left" w:pos="1695"/>
              </w:tabs>
              <w:rPr>
                <w:ins w:id="34" w:author="Rudolf Hrudkay" w:date="2017-08-31T08:06:00Z"/>
                <w:rFonts w:ascii="Arial" w:hAnsi="Arial" w:cs="Arial"/>
                <w:sz w:val="19"/>
                <w:szCs w:val="19"/>
              </w:rPr>
            </w:pPr>
            <w:ins w:id="35" w:author="Rudolf Hrudkay" w:date="2017-08-31T08:06:00Z">
              <w:r w:rsidRPr="00B50FF9">
                <w:rPr>
                  <w:rFonts w:ascii="Arial" w:hAnsi="Arial" w:cs="Arial"/>
                  <w:sz w:val="19"/>
                  <w:szCs w:val="19"/>
                </w:rPr>
                <w:t>Názov žiadateľa:</w:t>
              </w:r>
            </w:ins>
          </w:p>
        </w:tc>
        <w:tc>
          <w:tcPr>
            <w:tcW w:w="7059" w:type="dxa"/>
            <w:gridSpan w:val="3"/>
            <w:vAlign w:val="center"/>
          </w:tcPr>
          <w:p w14:paraId="0ADF81ED" w14:textId="77777777" w:rsidR="003635A3" w:rsidRPr="00B50FF9" w:rsidRDefault="003635A3" w:rsidP="00EA7242">
            <w:pPr>
              <w:tabs>
                <w:tab w:val="left" w:pos="1695"/>
              </w:tabs>
              <w:rPr>
                <w:ins w:id="36" w:author="Rudolf Hrudkay" w:date="2017-08-31T08:06:00Z"/>
                <w:rFonts w:ascii="Arial" w:hAnsi="Arial" w:cs="Arial"/>
                <w:sz w:val="19"/>
                <w:szCs w:val="19"/>
              </w:rPr>
            </w:pPr>
          </w:p>
        </w:tc>
      </w:tr>
      <w:tr w:rsidR="003635A3" w:rsidRPr="00B50FF9" w14:paraId="23B949F5" w14:textId="77777777" w:rsidTr="00EA7242">
        <w:trPr>
          <w:trHeight w:val="285"/>
          <w:jc w:val="center"/>
          <w:ins w:id="37" w:author="Rudolf Hrudkay" w:date="2017-08-31T08:06:00Z"/>
        </w:trPr>
        <w:tc>
          <w:tcPr>
            <w:tcW w:w="2688" w:type="dxa"/>
            <w:gridSpan w:val="2"/>
            <w:vAlign w:val="center"/>
          </w:tcPr>
          <w:p w14:paraId="6F64933E" w14:textId="77777777" w:rsidR="003635A3" w:rsidRPr="00B50FF9" w:rsidRDefault="003635A3" w:rsidP="00EA7242">
            <w:pPr>
              <w:tabs>
                <w:tab w:val="left" w:pos="1695"/>
              </w:tabs>
              <w:rPr>
                <w:ins w:id="38" w:author="Rudolf Hrudkay" w:date="2017-08-31T08:06:00Z"/>
                <w:rFonts w:ascii="Arial" w:hAnsi="Arial" w:cs="Arial"/>
                <w:sz w:val="19"/>
                <w:szCs w:val="19"/>
              </w:rPr>
            </w:pPr>
            <w:ins w:id="39" w:author="Rudolf Hrudkay" w:date="2017-08-31T08:06:00Z">
              <w:r w:rsidRPr="00B50FF9">
                <w:rPr>
                  <w:rFonts w:ascii="Arial" w:hAnsi="Arial" w:cs="Arial"/>
                  <w:sz w:val="19"/>
                  <w:szCs w:val="19"/>
                </w:rPr>
                <w:t>Názov projektu:</w:t>
              </w:r>
            </w:ins>
          </w:p>
        </w:tc>
        <w:tc>
          <w:tcPr>
            <w:tcW w:w="7059" w:type="dxa"/>
            <w:gridSpan w:val="3"/>
            <w:vAlign w:val="center"/>
          </w:tcPr>
          <w:p w14:paraId="0071AAFD" w14:textId="77777777" w:rsidR="003635A3" w:rsidRPr="00B50FF9" w:rsidRDefault="003635A3" w:rsidP="00EA7242">
            <w:pPr>
              <w:tabs>
                <w:tab w:val="left" w:pos="1695"/>
              </w:tabs>
              <w:rPr>
                <w:ins w:id="40" w:author="Rudolf Hrudkay" w:date="2017-08-31T08:06:00Z"/>
                <w:rFonts w:ascii="Arial" w:hAnsi="Arial" w:cs="Arial"/>
                <w:sz w:val="19"/>
                <w:szCs w:val="19"/>
              </w:rPr>
            </w:pPr>
          </w:p>
        </w:tc>
      </w:tr>
      <w:tr w:rsidR="003635A3" w:rsidRPr="00B50FF9" w14:paraId="706212B0" w14:textId="77777777" w:rsidTr="00EA7242">
        <w:trPr>
          <w:trHeight w:val="252"/>
          <w:jc w:val="center"/>
          <w:ins w:id="41" w:author="Rudolf Hrudkay" w:date="2017-08-31T08:06:00Z"/>
        </w:trPr>
        <w:tc>
          <w:tcPr>
            <w:tcW w:w="2688" w:type="dxa"/>
            <w:gridSpan w:val="2"/>
            <w:vAlign w:val="center"/>
          </w:tcPr>
          <w:p w14:paraId="16570FA1" w14:textId="77777777" w:rsidR="003635A3" w:rsidRPr="00B50FF9" w:rsidRDefault="003635A3" w:rsidP="00EA7242">
            <w:pPr>
              <w:tabs>
                <w:tab w:val="left" w:pos="1701"/>
              </w:tabs>
              <w:rPr>
                <w:ins w:id="42" w:author="Rudolf Hrudkay" w:date="2017-08-31T08:06:00Z"/>
                <w:rFonts w:ascii="Arial" w:hAnsi="Arial" w:cs="Arial"/>
                <w:sz w:val="19"/>
                <w:szCs w:val="19"/>
              </w:rPr>
            </w:pPr>
            <w:ins w:id="43" w:author="Rudolf Hrudkay" w:date="2017-08-31T08:06:00Z">
              <w:r w:rsidRPr="00B50FF9">
                <w:rPr>
                  <w:rFonts w:ascii="Arial" w:hAnsi="Arial" w:cs="Arial"/>
                  <w:sz w:val="19"/>
                  <w:szCs w:val="19"/>
                </w:rPr>
                <w:t>Kód ŽoNFP:</w:t>
              </w:r>
            </w:ins>
          </w:p>
        </w:tc>
        <w:tc>
          <w:tcPr>
            <w:tcW w:w="7059" w:type="dxa"/>
            <w:gridSpan w:val="3"/>
            <w:vAlign w:val="center"/>
          </w:tcPr>
          <w:p w14:paraId="24FF4761" w14:textId="77777777" w:rsidR="003635A3" w:rsidRPr="00B50FF9" w:rsidRDefault="003635A3" w:rsidP="00EA7242">
            <w:pPr>
              <w:tabs>
                <w:tab w:val="left" w:pos="1701"/>
              </w:tabs>
              <w:rPr>
                <w:ins w:id="44" w:author="Rudolf Hrudkay" w:date="2017-08-31T08:06:00Z"/>
                <w:rFonts w:ascii="Arial" w:hAnsi="Arial" w:cs="Arial"/>
                <w:sz w:val="19"/>
                <w:szCs w:val="19"/>
              </w:rPr>
            </w:pPr>
          </w:p>
        </w:tc>
      </w:tr>
      <w:tr w:rsidR="007D14C3" w:rsidRPr="00B50FF9" w14:paraId="1E5B0301" w14:textId="77777777" w:rsidTr="0045074C">
        <w:trPr>
          <w:jc w:val="center"/>
          <w:ins w:id="45" w:author="Rudolf Hrudkay" w:date="2017-08-31T08:06:00Z"/>
        </w:trPr>
        <w:tc>
          <w:tcPr>
            <w:tcW w:w="700" w:type="dxa"/>
            <w:shd w:val="clear" w:color="auto" w:fill="B2A1C7" w:themeFill="accent4" w:themeFillTint="99"/>
          </w:tcPr>
          <w:p w14:paraId="7D73E634" w14:textId="77777777" w:rsidR="007D14C3" w:rsidRPr="00B50FF9" w:rsidRDefault="007D14C3" w:rsidP="00EA7242">
            <w:pPr>
              <w:jc w:val="center"/>
              <w:rPr>
                <w:ins w:id="46" w:author="Rudolf Hrudkay" w:date="2017-08-31T08:06:00Z"/>
                <w:rFonts w:ascii="Arial" w:hAnsi="Arial" w:cs="Arial"/>
                <w:b/>
                <w:sz w:val="19"/>
                <w:szCs w:val="19"/>
              </w:rPr>
            </w:pPr>
            <w:ins w:id="47" w:author="Rudolf Hrudkay" w:date="2017-08-31T08:06:00Z">
              <w:r w:rsidRPr="00B50FF9">
                <w:rPr>
                  <w:rFonts w:ascii="Arial" w:hAnsi="Arial" w:cs="Arial"/>
                  <w:b/>
                  <w:sz w:val="19"/>
                  <w:szCs w:val="19"/>
                </w:rPr>
                <w:t>P.č.</w:t>
              </w:r>
            </w:ins>
          </w:p>
        </w:tc>
        <w:tc>
          <w:tcPr>
            <w:tcW w:w="1988" w:type="dxa"/>
            <w:shd w:val="clear" w:color="auto" w:fill="B2A1C7" w:themeFill="accent4" w:themeFillTint="99"/>
          </w:tcPr>
          <w:p w14:paraId="62534FA6" w14:textId="77777777" w:rsidR="007D14C3" w:rsidRPr="00B50FF9" w:rsidRDefault="007D14C3" w:rsidP="00EA7242">
            <w:pPr>
              <w:jc w:val="center"/>
              <w:rPr>
                <w:ins w:id="48" w:author="Rudolf Hrudkay" w:date="2017-08-31T08:06:00Z"/>
                <w:rFonts w:ascii="Arial" w:hAnsi="Arial" w:cs="Arial"/>
                <w:b/>
                <w:sz w:val="19"/>
                <w:szCs w:val="19"/>
              </w:rPr>
            </w:pPr>
            <w:ins w:id="49" w:author="Rudolf Hrudkay" w:date="2017-08-31T08:06:00Z">
              <w:r w:rsidRPr="00B50FF9">
                <w:rPr>
                  <w:rFonts w:ascii="Arial" w:hAnsi="Arial" w:cs="Arial"/>
                  <w:b/>
                  <w:sz w:val="19"/>
                  <w:szCs w:val="19"/>
                </w:rPr>
                <w:t>Vylučujúce hodnotiace kritériá</w:t>
              </w:r>
            </w:ins>
          </w:p>
        </w:tc>
        <w:tc>
          <w:tcPr>
            <w:tcW w:w="1915" w:type="dxa"/>
            <w:gridSpan w:val="2"/>
            <w:shd w:val="clear" w:color="auto" w:fill="B2A1C7" w:themeFill="accent4" w:themeFillTint="99"/>
          </w:tcPr>
          <w:p w14:paraId="31238FC3" w14:textId="77777777" w:rsidR="007D14C3" w:rsidRPr="00B50FF9" w:rsidRDefault="007D14C3" w:rsidP="00EA7242">
            <w:pPr>
              <w:jc w:val="center"/>
              <w:rPr>
                <w:ins w:id="50" w:author="Rudolf Hrudkay" w:date="2017-08-31T08:06:00Z"/>
                <w:rFonts w:ascii="Arial" w:hAnsi="Arial" w:cs="Arial"/>
                <w:b/>
                <w:sz w:val="19"/>
                <w:szCs w:val="19"/>
              </w:rPr>
            </w:pPr>
            <w:ins w:id="51" w:author="Rudolf Hrudkay" w:date="2017-08-31T08:06:00Z">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7"/>
              </w:r>
            </w:ins>
          </w:p>
        </w:tc>
        <w:tc>
          <w:tcPr>
            <w:tcW w:w="5144" w:type="dxa"/>
            <w:shd w:val="clear" w:color="auto" w:fill="B2A1C7" w:themeFill="accent4" w:themeFillTint="99"/>
          </w:tcPr>
          <w:p w14:paraId="36730147" w14:textId="77777777" w:rsidR="007D14C3" w:rsidRPr="00B50FF9" w:rsidRDefault="007D14C3" w:rsidP="00EA7242">
            <w:pPr>
              <w:jc w:val="center"/>
              <w:rPr>
                <w:ins w:id="54" w:author="Rudolf Hrudkay" w:date="2017-08-31T08:06:00Z"/>
                <w:rFonts w:ascii="Arial" w:hAnsi="Arial" w:cs="Arial"/>
                <w:b/>
                <w:sz w:val="19"/>
                <w:szCs w:val="19"/>
              </w:rPr>
            </w:pPr>
          </w:p>
          <w:p w14:paraId="3CE7A969" w14:textId="01124F25" w:rsidR="007D14C3" w:rsidRPr="00B50FF9" w:rsidRDefault="007D14C3" w:rsidP="00EA7242">
            <w:pPr>
              <w:jc w:val="center"/>
              <w:rPr>
                <w:ins w:id="55" w:author="Rudolf Hrudkay" w:date="2017-08-31T08:06:00Z"/>
                <w:rFonts w:ascii="Arial" w:hAnsi="Arial" w:cs="Arial"/>
                <w:b/>
                <w:sz w:val="19"/>
                <w:szCs w:val="19"/>
              </w:rPr>
            </w:pPr>
            <w:ins w:id="56" w:author="Rudolf Hrudkay" w:date="2017-08-31T08:06:00Z">
              <w:r w:rsidRPr="00B50FF9">
                <w:rPr>
                  <w:rFonts w:ascii="Arial" w:hAnsi="Arial" w:cs="Arial"/>
                  <w:b/>
                  <w:sz w:val="19"/>
                  <w:szCs w:val="19"/>
                </w:rPr>
                <w:t>Komentár</w:t>
              </w:r>
              <w:r w:rsidRPr="00B50FF9">
                <w:rPr>
                  <w:rStyle w:val="Odkaznapoznmkupodiarou"/>
                  <w:rFonts w:ascii="Arial" w:hAnsi="Arial" w:cs="Arial"/>
                  <w:b/>
                  <w:sz w:val="19"/>
                  <w:szCs w:val="19"/>
                </w:rPr>
                <w:footnoteReference w:id="18"/>
              </w:r>
            </w:ins>
          </w:p>
        </w:tc>
      </w:tr>
      <w:tr w:rsidR="007D14C3" w:rsidRPr="00B50FF9" w14:paraId="353A9B62" w14:textId="77777777" w:rsidTr="00D938D8">
        <w:trPr>
          <w:trHeight w:val="1247"/>
          <w:jc w:val="center"/>
          <w:ins w:id="60" w:author="Rudolf Hrudkay" w:date="2017-08-31T08:06:00Z"/>
        </w:trPr>
        <w:tc>
          <w:tcPr>
            <w:tcW w:w="700" w:type="dxa"/>
            <w:shd w:val="clear" w:color="auto" w:fill="auto"/>
          </w:tcPr>
          <w:p w14:paraId="248EF962" w14:textId="77777777" w:rsidR="007D14C3" w:rsidRPr="00D552A6" w:rsidRDefault="007D14C3" w:rsidP="00EA7242">
            <w:pPr>
              <w:jc w:val="center"/>
              <w:rPr>
                <w:ins w:id="61" w:author="Rudolf Hrudkay" w:date="2017-08-31T08:06:00Z"/>
                <w:rFonts w:ascii="Arial" w:hAnsi="Arial" w:cs="Arial"/>
                <w:sz w:val="19"/>
                <w:szCs w:val="19"/>
              </w:rPr>
            </w:pPr>
            <w:ins w:id="62" w:author="Rudolf Hrudkay" w:date="2017-08-31T08:06:00Z">
              <w:r w:rsidRPr="00D552A6">
                <w:rPr>
                  <w:rFonts w:ascii="Arial" w:hAnsi="Arial" w:cs="Arial"/>
                  <w:sz w:val="19"/>
                  <w:szCs w:val="19"/>
                </w:rPr>
                <w:t>1.1</w:t>
              </w:r>
            </w:ins>
          </w:p>
        </w:tc>
        <w:tc>
          <w:tcPr>
            <w:tcW w:w="1988" w:type="dxa"/>
            <w:shd w:val="clear" w:color="auto" w:fill="auto"/>
          </w:tcPr>
          <w:p w14:paraId="1C01EB09" w14:textId="77777777" w:rsidR="007D14C3" w:rsidRPr="00D552A6" w:rsidRDefault="007D14C3" w:rsidP="00EA7242">
            <w:pPr>
              <w:rPr>
                <w:ins w:id="63" w:author="Rudolf Hrudkay" w:date="2017-08-31T08:06:00Z"/>
                <w:rFonts w:ascii="Arial" w:hAnsi="Arial" w:cs="Arial"/>
                <w:sz w:val="19"/>
                <w:szCs w:val="19"/>
              </w:rPr>
            </w:pPr>
            <w:ins w:id="64" w:author="Rudolf Hrudkay" w:date="2017-08-31T08:06:00Z">
              <w:r w:rsidRPr="00D552A6">
                <w:rPr>
                  <w:rFonts w:ascii="Arial" w:hAnsi="Arial" w:cs="Arial"/>
                  <w:sz w:val="19"/>
                  <w:szCs w:val="19"/>
                </w:rPr>
                <w:t>Súlad projektu s programovou stratégiou OP EVS</w:t>
              </w:r>
            </w:ins>
          </w:p>
        </w:tc>
        <w:tc>
          <w:tcPr>
            <w:tcW w:w="1915" w:type="dxa"/>
            <w:gridSpan w:val="2"/>
            <w:shd w:val="clear" w:color="auto" w:fill="auto"/>
          </w:tcPr>
          <w:p w14:paraId="10A28839" w14:textId="77777777" w:rsidR="007D14C3" w:rsidRPr="00D552A6" w:rsidRDefault="007D14C3" w:rsidP="00EA7242">
            <w:pPr>
              <w:rPr>
                <w:ins w:id="65" w:author="Rudolf Hrudkay" w:date="2017-08-31T08:06:00Z"/>
                <w:rFonts w:ascii="Arial" w:hAnsi="Arial" w:cs="Arial"/>
                <w:sz w:val="19"/>
                <w:szCs w:val="19"/>
              </w:rPr>
            </w:pPr>
            <w:ins w:id="66" w:author="Rudolf Hrudkay" w:date="2017-08-31T08:06:00Z">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ins>
          </w:p>
        </w:tc>
        <w:tc>
          <w:tcPr>
            <w:tcW w:w="5144" w:type="dxa"/>
            <w:shd w:val="clear" w:color="auto" w:fill="auto"/>
          </w:tcPr>
          <w:p w14:paraId="1DED574B" w14:textId="7F4F719F" w:rsidR="007D14C3" w:rsidRPr="00B50FF9" w:rsidRDefault="007D14C3" w:rsidP="00EA7242">
            <w:pPr>
              <w:jc w:val="center"/>
              <w:rPr>
                <w:ins w:id="67" w:author="Rudolf Hrudkay" w:date="2017-08-31T08:06:00Z"/>
                <w:rFonts w:ascii="Arial" w:hAnsi="Arial" w:cs="Arial"/>
                <w:b/>
                <w:sz w:val="19"/>
                <w:szCs w:val="19"/>
              </w:rPr>
            </w:pPr>
          </w:p>
        </w:tc>
      </w:tr>
      <w:tr w:rsidR="007D14C3" w:rsidRPr="00B50FF9" w14:paraId="0E27E783" w14:textId="77777777" w:rsidTr="00E530EB">
        <w:trPr>
          <w:trHeight w:val="1247"/>
          <w:jc w:val="center"/>
          <w:ins w:id="68" w:author="Rudolf Hrudkay" w:date="2017-08-31T08:06:00Z"/>
        </w:trPr>
        <w:tc>
          <w:tcPr>
            <w:tcW w:w="700" w:type="dxa"/>
            <w:shd w:val="clear" w:color="auto" w:fill="auto"/>
          </w:tcPr>
          <w:p w14:paraId="2467CEDA" w14:textId="77777777" w:rsidR="007D14C3" w:rsidRPr="00D552A6" w:rsidRDefault="007D14C3" w:rsidP="00EA7242">
            <w:pPr>
              <w:jc w:val="center"/>
              <w:rPr>
                <w:ins w:id="69" w:author="Rudolf Hrudkay" w:date="2017-08-31T08:06:00Z"/>
                <w:rFonts w:ascii="Arial" w:hAnsi="Arial" w:cs="Arial"/>
                <w:sz w:val="19"/>
                <w:szCs w:val="19"/>
              </w:rPr>
            </w:pPr>
            <w:ins w:id="70" w:author="Rudolf Hrudkay" w:date="2017-08-31T08:06:00Z">
              <w:r w:rsidRPr="00D552A6">
                <w:rPr>
                  <w:rFonts w:ascii="Arial" w:hAnsi="Arial" w:cs="Arial"/>
                  <w:sz w:val="19"/>
                  <w:szCs w:val="19"/>
                </w:rPr>
                <w:t>1.2</w:t>
              </w:r>
            </w:ins>
          </w:p>
        </w:tc>
        <w:tc>
          <w:tcPr>
            <w:tcW w:w="1988" w:type="dxa"/>
            <w:shd w:val="clear" w:color="auto" w:fill="auto"/>
          </w:tcPr>
          <w:p w14:paraId="3D774947" w14:textId="77777777" w:rsidR="007D14C3" w:rsidRPr="00D552A6" w:rsidRDefault="007D14C3" w:rsidP="00EA7242">
            <w:pPr>
              <w:pStyle w:val="TableParagraph"/>
              <w:spacing w:line="237" w:lineRule="auto"/>
              <w:ind w:left="83" w:right="89"/>
              <w:rPr>
                <w:ins w:id="71" w:author="Rudolf Hrudkay" w:date="2017-08-31T08:06:00Z"/>
                <w:rFonts w:ascii="Arial" w:eastAsiaTheme="minorEastAsia" w:hAnsi="Arial" w:cs="Arial"/>
                <w:color w:val="auto"/>
                <w:sz w:val="19"/>
                <w:szCs w:val="19"/>
                <w:lang w:val="sk-SK" w:eastAsia="sk-SK"/>
              </w:rPr>
            </w:pPr>
            <w:ins w:id="72" w:author="Rudolf Hrudkay" w:date="2017-08-31T08:06:00Z">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ins>
          </w:p>
          <w:p w14:paraId="2442F898" w14:textId="77777777" w:rsidR="007D14C3" w:rsidRPr="00D552A6" w:rsidRDefault="007D14C3" w:rsidP="00EA7242">
            <w:pPr>
              <w:rPr>
                <w:ins w:id="73" w:author="Rudolf Hrudkay" w:date="2017-08-31T08:06:00Z"/>
                <w:rFonts w:ascii="Arial" w:hAnsi="Arial" w:cs="Arial"/>
                <w:sz w:val="19"/>
                <w:szCs w:val="19"/>
              </w:rPr>
            </w:pPr>
            <w:ins w:id="74" w:author="Rudolf Hrudkay" w:date="2017-08-31T08:06:00Z">
              <w:r w:rsidRPr="00D552A6">
                <w:rPr>
                  <w:rFonts w:ascii="Arial" w:hAnsi="Arial" w:cs="Arial"/>
                  <w:sz w:val="19"/>
                  <w:szCs w:val="19"/>
                </w:rPr>
                <w:t xml:space="preserve"> </w:t>
              </w:r>
            </w:ins>
          </w:p>
        </w:tc>
        <w:tc>
          <w:tcPr>
            <w:tcW w:w="1915" w:type="dxa"/>
            <w:gridSpan w:val="2"/>
            <w:shd w:val="clear" w:color="auto" w:fill="auto"/>
          </w:tcPr>
          <w:p w14:paraId="3847A3DB" w14:textId="77777777" w:rsidR="007D14C3" w:rsidRPr="00D552A6" w:rsidRDefault="007D14C3" w:rsidP="00EA7242">
            <w:pPr>
              <w:rPr>
                <w:ins w:id="75" w:author="Rudolf Hrudkay" w:date="2017-08-31T08:06:00Z"/>
                <w:rFonts w:ascii="Arial" w:hAnsi="Arial" w:cs="Arial"/>
                <w:sz w:val="19"/>
                <w:szCs w:val="19"/>
              </w:rPr>
            </w:pPr>
            <w:ins w:id="76" w:author="Rudolf Hrudkay" w:date="2017-08-31T08:06:00Z">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ins>
          </w:p>
        </w:tc>
        <w:tc>
          <w:tcPr>
            <w:tcW w:w="5144" w:type="dxa"/>
            <w:shd w:val="clear" w:color="auto" w:fill="auto"/>
          </w:tcPr>
          <w:p w14:paraId="6F1EDD97" w14:textId="5B0E7F38" w:rsidR="007D14C3" w:rsidRPr="00B50FF9" w:rsidRDefault="007D14C3" w:rsidP="00EA7242">
            <w:pPr>
              <w:jc w:val="center"/>
              <w:rPr>
                <w:ins w:id="77" w:author="Rudolf Hrudkay" w:date="2017-08-31T08:06:00Z"/>
                <w:rFonts w:ascii="Arial" w:hAnsi="Arial" w:cs="Arial"/>
                <w:b/>
                <w:sz w:val="19"/>
                <w:szCs w:val="19"/>
              </w:rPr>
            </w:pPr>
          </w:p>
        </w:tc>
      </w:tr>
      <w:tr w:rsidR="007D14C3" w:rsidRPr="00B50FF9" w14:paraId="7954D15D" w14:textId="77777777" w:rsidTr="00A638EC">
        <w:trPr>
          <w:trHeight w:val="1247"/>
          <w:jc w:val="center"/>
          <w:ins w:id="78" w:author="Rudolf Hrudkay" w:date="2017-08-31T08:06:00Z"/>
        </w:trPr>
        <w:tc>
          <w:tcPr>
            <w:tcW w:w="700" w:type="dxa"/>
            <w:shd w:val="clear" w:color="auto" w:fill="auto"/>
          </w:tcPr>
          <w:p w14:paraId="2BE95798" w14:textId="77777777" w:rsidR="007D14C3" w:rsidRPr="00D552A6" w:rsidRDefault="007D14C3" w:rsidP="00EA7242">
            <w:pPr>
              <w:jc w:val="center"/>
              <w:rPr>
                <w:ins w:id="79" w:author="Rudolf Hrudkay" w:date="2017-08-31T08:06:00Z"/>
                <w:rFonts w:ascii="Arial" w:hAnsi="Arial" w:cs="Arial"/>
                <w:sz w:val="19"/>
                <w:szCs w:val="19"/>
              </w:rPr>
            </w:pPr>
            <w:ins w:id="80" w:author="Rudolf Hrudkay" w:date="2017-08-31T08:06:00Z">
              <w:r w:rsidRPr="00D552A6">
                <w:rPr>
                  <w:rFonts w:ascii="Arial" w:hAnsi="Arial" w:cs="Arial"/>
                  <w:sz w:val="19"/>
                  <w:szCs w:val="19"/>
                </w:rPr>
                <w:t>1.3</w:t>
              </w:r>
            </w:ins>
          </w:p>
        </w:tc>
        <w:tc>
          <w:tcPr>
            <w:tcW w:w="1988" w:type="dxa"/>
            <w:shd w:val="clear" w:color="auto" w:fill="auto"/>
          </w:tcPr>
          <w:p w14:paraId="31D2353E" w14:textId="77777777" w:rsidR="007D14C3" w:rsidRPr="00D552A6" w:rsidRDefault="007D14C3" w:rsidP="00EA7242">
            <w:pPr>
              <w:rPr>
                <w:ins w:id="81" w:author="Rudolf Hrudkay" w:date="2017-08-31T08:06:00Z"/>
                <w:rFonts w:ascii="Arial" w:hAnsi="Arial" w:cs="Arial"/>
                <w:sz w:val="19"/>
                <w:szCs w:val="19"/>
              </w:rPr>
            </w:pPr>
            <w:ins w:id="82" w:author="Rudolf Hrudkay" w:date="2017-08-31T08:06:00Z">
              <w:r w:rsidRPr="00D552A6">
                <w:rPr>
                  <w:rFonts w:ascii="Arial" w:hAnsi="Arial" w:cs="Arial"/>
                  <w:sz w:val="19"/>
                  <w:szCs w:val="19"/>
                </w:rPr>
                <w:t xml:space="preserve">Posúdenie súladu projektu s cieľmi HP </w:t>
              </w:r>
              <w:r w:rsidRPr="000F2FC1">
                <w:rPr>
                  <w:rFonts w:ascii="Arial" w:hAnsi="Arial" w:cs="Arial"/>
                  <w:sz w:val="19"/>
                  <w:szCs w:val="19"/>
                </w:rPr>
                <w:t>HP RMŽ a ND</w:t>
              </w:r>
            </w:ins>
          </w:p>
        </w:tc>
        <w:tc>
          <w:tcPr>
            <w:tcW w:w="1915" w:type="dxa"/>
            <w:gridSpan w:val="2"/>
            <w:shd w:val="clear" w:color="auto" w:fill="auto"/>
          </w:tcPr>
          <w:p w14:paraId="685148E3" w14:textId="77777777" w:rsidR="007D14C3" w:rsidRPr="00D552A6" w:rsidRDefault="007D14C3" w:rsidP="00EA7242">
            <w:pPr>
              <w:rPr>
                <w:ins w:id="83" w:author="Rudolf Hrudkay" w:date="2017-08-31T08:06:00Z"/>
                <w:rFonts w:ascii="Arial" w:hAnsi="Arial" w:cs="Arial"/>
                <w:sz w:val="19"/>
                <w:szCs w:val="19"/>
              </w:rPr>
            </w:pPr>
            <w:ins w:id="84" w:author="Rudolf Hrudkay" w:date="2017-08-31T08:06:00Z">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ins>
          </w:p>
        </w:tc>
        <w:tc>
          <w:tcPr>
            <w:tcW w:w="5144" w:type="dxa"/>
            <w:shd w:val="clear" w:color="auto" w:fill="auto"/>
          </w:tcPr>
          <w:p w14:paraId="16709D72" w14:textId="71CA9E0D" w:rsidR="007D14C3" w:rsidRPr="00B50FF9" w:rsidRDefault="007D14C3" w:rsidP="00EA7242">
            <w:pPr>
              <w:jc w:val="center"/>
              <w:rPr>
                <w:ins w:id="85" w:author="Rudolf Hrudkay" w:date="2017-08-31T08:06:00Z"/>
                <w:rFonts w:ascii="Arial" w:hAnsi="Arial" w:cs="Arial"/>
                <w:b/>
                <w:sz w:val="19"/>
                <w:szCs w:val="19"/>
              </w:rPr>
            </w:pPr>
          </w:p>
        </w:tc>
      </w:tr>
      <w:tr w:rsidR="007D14C3" w:rsidRPr="00B50FF9" w14:paraId="54285DCC" w14:textId="77777777" w:rsidTr="00EF1960">
        <w:trPr>
          <w:trHeight w:val="1247"/>
          <w:jc w:val="center"/>
          <w:ins w:id="86" w:author="Rudolf Hrudkay" w:date="2017-08-31T08:06:00Z"/>
        </w:trPr>
        <w:tc>
          <w:tcPr>
            <w:tcW w:w="700" w:type="dxa"/>
            <w:shd w:val="clear" w:color="auto" w:fill="auto"/>
          </w:tcPr>
          <w:p w14:paraId="45F0CA68" w14:textId="77777777" w:rsidR="007D14C3" w:rsidRPr="00D552A6" w:rsidRDefault="007D14C3" w:rsidP="00EA7242">
            <w:pPr>
              <w:jc w:val="center"/>
              <w:rPr>
                <w:ins w:id="87" w:author="Rudolf Hrudkay" w:date="2017-08-31T08:06:00Z"/>
                <w:rFonts w:ascii="Arial" w:hAnsi="Arial" w:cs="Arial"/>
                <w:sz w:val="19"/>
                <w:szCs w:val="19"/>
              </w:rPr>
            </w:pPr>
            <w:ins w:id="88" w:author="Rudolf Hrudkay" w:date="2017-08-31T08:06:00Z">
              <w:r w:rsidRPr="00D552A6">
                <w:rPr>
                  <w:rFonts w:ascii="Arial" w:hAnsi="Arial" w:cs="Arial"/>
                  <w:sz w:val="19"/>
                  <w:szCs w:val="19"/>
                </w:rPr>
                <w:t>2.1</w:t>
              </w:r>
            </w:ins>
          </w:p>
        </w:tc>
        <w:tc>
          <w:tcPr>
            <w:tcW w:w="1988" w:type="dxa"/>
            <w:shd w:val="clear" w:color="auto" w:fill="auto"/>
          </w:tcPr>
          <w:p w14:paraId="4191C7BB" w14:textId="77777777" w:rsidR="007D14C3" w:rsidRPr="00D552A6" w:rsidRDefault="007D14C3" w:rsidP="00EA7242">
            <w:pPr>
              <w:rPr>
                <w:ins w:id="89" w:author="Rudolf Hrudkay" w:date="2017-08-31T08:06:00Z"/>
                <w:rFonts w:ascii="Arial" w:hAnsi="Arial" w:cs="Arial"/>
                <w:sz w:val="19"/>
                <w:szCs w:val="19"/>
              </w:rPr>
            </w:pPr>
            <w:ins w:id="90" w:author="Rudolf Hrudkay" w:date="2017-08-31T08:06:00Z">
              <w:r w:rsidRPr="00D552A6">
                <w:rPr>
                  <w:rFonts w:ascii="Arial" w:hAnsi="Arial" w:cs="Arial"/>
                  <w:sz w:val="19"/>
                  <w:szCs w:val="19"/>
                </w:rPr>
                <w:t>Previazanosť aktivít projektu na jeho výsledky, ciele a merateľné ukazovatele</w:t>
              </w:r>
            </w:ins>
          </w:p>
        </w:tc>
        <w:tc>
          <w:tcPr>
            <w:tcW w:w="1915" w:type="dxa"/>
            <w:gridSpan w:val="2"/>
            <w:shd w:val="clear" w:color="auto" w:fill="auto"/>
          </w:tcPr>
          <w:p w14:paraId="10A82382" w14:textId="77777777" w:rsidR="007D14C3" w:rsidRPr="00D552A6" w:rsidRDefault="007D14C3" w:rsidP="00EA7242">
            <w:pPr>
              <w:rPr>
                <w:ins w:id="91" w:author="Rudolf Hrudkay" w:date="2017-08-31T08:06:00Z"/>
                <w:rFonts w:ascii="Arial" w:hAnsi="Arial" w:cs="Arial"/>
                <w:sz w:val="19"/>
                <w:szCs w:val="19"/>
              </w:rPr>
            </w:pPr>
            <w:ins w:id="92" w:author="Rudolf Hrudkay" w:date="2017-08-31T08:06:00Z">
              <w:r w:rsidRPr="00D552A6">
                <w:rPr>
                  <w:rFonts w:ascii="Arial" w:hAnsi="Arial" w:cs="Arial"/>
                  <w:sz w:val="19"/>
                  <w:szCs w:val="19"/>
                </w:rPr>
                <w:t>Navrhovaný spôsob realizácie projektu</w:t>
              </w:r>
            </w:ins>
          </w:p>
        </w:tc>
        <w:tc>
          <w:tcPr>
            <w:tcW w:w="5144" w:type="dxa"/>
            <w:shd w:val="clear" w:color="auto" w:fill="auto"/>
          </w:tcPr>
          <w:p w14:paraId="107E30F2" w14:textId="2FE310C4" w:rsidR="007D14C3" w:rsidRPr="00B50FF9" w:rsidRDefault="007D14C3" w:rsidP="00EA7242">
            <w:pPr>
              <w:jc w:val="center"/>
              <w:rPr>
                <w:ins w:id="93" w:author="Rudolf Hrudkay" w:date="2017-08-31T08:06:00Z"/>
                <w:rFonts w:ascii="Arial" w:hAnsi="Arial" w:cs="Arial"/>
                <w:b/>
                <w:sz w:val="19"/>
                <w:szCs w:val="19"/>
              </w:rPr>
            </w:pPr>
          </w:p>
        </w:tc>
      </w:tr>
      <w:tr w:rsidR="007D14C3" w:rsidRPr="00B50FF9" w14:paraId="145A4D3E" w14:textId="77777777" w:rsidTr="00CE1995">
        <w:trPr>
          <w:trHeight w:val="1247"/>
          <w:jc w:val="center"/>
          <w:ins w:id="94" w:author="Rudolf Hrudkay" w:date="2017-08-31T08:06:00Z"/>
        </w:trPr>
        <w:tc>
          <w:tcPr>
            <w:tcW w:w="700" w:type="dxa"/>
            <w:shd w:val="clear" w:color="auto" w:fill="auto"/>
          </w:tcPr>
          <w:p w14:paraId="2BA3498E" w14:textId="77777777" w:rsidR="007D14C3" w:rsidRPr="00D552A6" w:rsidRDefault="007D14C3" w:rsidP="00EA7242">
            <w:pPr>
              <w:jc w:val="center"/>
              <w:rPr>
                <w:ins w:id="95" w:author="Rudolf Hrudkay" w:date="2017-08-31T08:06:00Z"/>
                <w:rFonts w:ascii="Arial" w:hAnsi="Arial" w:cs="Arial"/>
                <w:sz w:val="19"/>
                <w:szCs w:val="19"/>
              </w:rPr>
            </w:pPr>
            <w:ins w:id="96" w:author="Rudolf Hrudkay" w:date="2017-08-31T08:06:00Z">
              <w:r w:rsidRPr="00D552A6">
                <w:rPr>
                  <w:rFonts w:ascii="Arial" w:hAnsi="Arial" w:cs="Arial"/>
                  <w:sz w:val="19"/>
                  <w:szCs w:val="19"/>
                </w:rPr>
                <w:t>2.2</w:t>
              </w:r>
            </w:ins>
          </w:p>
        </w:tc>
        <w:tc>
          <w:tcPr>
            <w:tcW w:w="1988" w:type="dxa"/>
            <w:shd w:val="clear" w:color="auto" w:fill="auto"/>
          </w:tcPr>
          <w:p w14:paraId="32499C63" w14:textId="77777777" w:rsidR="007D14C3" w:rsidRPr="00D552A6" w:rsidRDefault="007D14C3" w:rsidP="00EA7242">
            <w:pPr>
              <w:rPr>
                <w:ins w:id="97" w:author="Rudolf Hrudkay" w:date="2017-08-31T08:06:00Z"/>
                <w:rFonts w:ascii="Arial" w:hAnsi="Arial" w:cs="Arial"/>
                <w:sz w:val="19"/>
                <w:szCs w:val="19"/>
              </w:rPr>
            </w:pPr>
            <w:ins w:id="98" w:author="Rudolf Hrudkay" w:date="2017-08-31T08:06:00Z">
              <w:r w:rsidRPr="00D552A6">
                <w:rPr>
                  <w:rFonts w:ascii="Arial" w:hAnsi="Arial" w:cs="Arial"/>
                  <w:sz w:val="19"/>
                  <w:szCs w:val="19"/>
                </w:rPr>
                <w:t>Posúdenie vhodnosti navrhovaných aktivít z vecného a časového hľadiska</w:t>
              </w:r>
            </w:ins>
          </w:p>
        </w:tc>
        <w:tc>
          <w:tcPr>
            <w:tcW w:w="1915" w:type="dxa"/>
            <w:gridSpan w:val="2"/>
            <w:shd w:val="clear" w:color="auto" w:fill="auto"/>
          </w:tcPr>
          <w:p w14:paraId="4D014699" w14:textId="77777777" w:rsidR="007D14C3" w:rsidRPr="00D552A6" w:rsidRDefault="007D14C3" w:rsidP="00EA7242">
            <w:pPr>
              <w:rPr>
                <w:ins w:id="99" w:author="Rudolf Hrudkay" w:date="2017-08-31T08:06:00Z"/>
                <w:rFonts w:ascii="Arial" w:hAnsi="Arial" w:cs="Arial"/>
                <w:sz w:val="19"/>
                <w:szCs w:val="19"/>
              </w:rPr>
            </w:pPr>
            <w:ins w:id="100" w:author="Rudolf Hrudkay" w:date="2017-08-31T08:06:00Z">
              <w:r w:rsidRPr="00D552A6">
                <w:rPr>
                  <w:rFonts w:ascii="Arial" w:hAnsi="Arial" w:cs="Arial"/>
                  <w:sz w:val="19"/>
                  <w:szCs w:val="19"/>
                </w:rPr>
                <w:t>Navrhovaný spôsob realizácie projektu</w:t>
              </w:r>
            </w:ins>
          </w:p>
        </w:tc>
        <w:tc>
          <w:tcPr>
            <w:tcW w:w="5144" w:type="dxa"/>
            <w:shd w:val="clear" w:color="auto" w:fill="auto"/>
          </w:tcPr>
          <w:p w14:paraId="6987A88E" w14:textId="0DB70DCF" w:rsidR="007D14C3" w:rsidRPr="00B50FF9" w:rsidRDefault="007D14C3" w:rsidP="00EA7242">
            <w:pPr>
              <w:jc w:val="center"/>
              <w:rPr>
                <w:ins w:id="101" w:author="Rudolf Hrudkay" w:date="2017-08-31T08:06:00Z"/>
                <w:rFonts w:ascii="Arial" w:hAnsi="Arial" w:cs="Arial"/>
                <w:b/>
                <w:sz w:val="19"/>
                <w:szCs w:val="19"/>
              </w:rPr>
            </w:pPr>
          </w:p>
        </w:tc>
      </w:tr>
      <w:tr w:rsidR="007D14C3" w:rsidRPr="00B50FF9" w14:paraId="1CA96DB9" w14:textId="77777777" w:rsidTr="00FA47BE">
        <w:trPr>
          <w:trHeight w:val="1247"/>
          <w:jc w:val="center"/>
          <w:ins w:id="102" w:author="Rudolf Hrudkay" w:date="2017-08-31T08:06:00Z"/>
        </w:trPr>
        <w:tc>
          <w:tcPr>
            <w:tcW w:w="700" w:type="dxa"/>
            <w:shd w:val="clear" w:color="auto" w:fill="auto"/>
          </w:tcPr>
          <w:p w14:paraId="67520E73" w14:textId="77777777" w:rsidR="007D14C3" w:rsidRPr="00D552A6" w:rsidRDefault="007D14C3" w:rsidP="00EA7242">
            <w:pPr>
              <w:jc w:val="center"/>
              <w:rPr>
                <w:ins w:id="103" w:author="Rudolf Hrudkay" w:date="2017-08-31T08:06:00Z"/>
                <w:rFonts w:ascii="Arial" w:hAnsi="Arial" w:cs="Arial"/>
                <w:sz w:val="19"/>
                <w:szCs w:val="19"/>
              </w:rPr>
            </w:pPr>
            <w:ins w:id="104" w:author="Rudolf Hrudkay" w:date="2017-08-31T08:06:00Z">
              <w:r w:rsidRPr="00D552A6">
                <w:rPr>
                  <w:rFonts w:ascii="Arial" w:hAnsi="Arial" w:cs="Arial"/>
                  <w:sz w:val="19"/>
                  <w:szCs w:val="19"/>
                </w:rPr>
                <w:t>2.3</w:t>
              </w:r>
            </w:ins>
          </w:p>
        </w:tc>
        <w:tc>
          <w:tcPr>
            <w:tcW w:w="1988" w:type="dxa"/>
            <w:shd w:val="clear" w:color="auto" w:fill="auto"/>
          </w:tcPr>
          <w:p w14:paraId="52014431" w14:textId="77777777" w:rsidR="007D14C3" w:rsidRPr="00D552A6" w:rsidRDefault="007D14C3" w:rsidP="00EA7242">
            <w:pPr>
              <w:rPr>
                <w:ins w:id="105" w:author="Rudolf Hrudkay" w:date="2017-08-31T08:06:00Z"/>
                <w:rFonts w:ascii="Arial" w:hAnsi="Arial" w:cs="Arial"/>
                <w:sz w:val="19"/>
                <w:szCs w:val="19"/>
              </w:rPr>
            </w:pPr>
            <w:ins w:id="106" w:author="Rudolf Hrudkay" w:date="2017-08-31T08:06:00Z">
              <w:r w:rsidRPr="00D552A6">
                <w:rPr>
                  <w:rFonts w:ascii="Arial" w:hAnsi="Arial" w:cs="Arial"/>
                  <w:sz w:val="19"/>
                  <w:szCs w:val="19"/>
                </w:rPr>
                <w:t>Posúdenie primeranosti a reálnosti plánovaných hodnôt merateľných ukazovateľov s ohľadom na časové, finančné a vecné hľadisko</w:t>
              </w:r>
            </w:ins>
          </w:p>
        </w:tc>
        <w:tc>
          <w:tcPr>
            <w:tcW w:w="1915" w:type="dxa"/>
            <w:gridSpan w:val="2"/>
            <w:shd w:val="clear" w:color="auto" w:fill="auto"/>
          </w:tcPr>
          <w:p w14:paraId="15A1F3A8" w14:textId="77777777" w:rsidR="007D14C3" w:rsidRPr="00D552A6" w:rsidRDefault="007D14C3" w:rsidP="00EA7242">
            <w:pPr>
              <w:rPr>
                <w:ins w:id="107" w:author="Rudolf Hrudkay" w:date="2017-08-31T08:06:00Z"/>
                <w:rFonts w:ascii="Arial" w:hAnsi="Arial" w:cs="Arial"/>
                <w:sz w:val="19"/>
                <w:szCs w:val="19"/>
              </w:rPr>
            </w:pPr>
            <w:ins w:id="108" w:author="Rudolf Hrudkay" w:date="2017-08-31T08:06:00Z">
              <w:r w:rsidRPr="00D552A6">
                <w:rPr>
                  <w:rFonts w:ascii="Arial" w:hAnsi="Arial" w:cs="Arial"/>
                  <w:sz w:val="19"/>
                  <w:szCs w:val="19"/>
                </w:rPr>
                <w:t>Navrhovaný spôsob realizácie projektu</w:t>
              </w:r>
            </w:ins>
          </w:p>
        </w:tc>
        <w:tc>
          <w:tcPr>
            <w:tcW w:w="5144" w:type="dxa"/>
            <w:shd w:val="clear" w:color="auto" w:fill="auto"/>
          </w:tcPr>
          <w:p w14:paraId="6F474831" w14:textId="04653221" w:rsidR="007D14C3" w:rsidRPr="00B50FF9" w:rsidRDefault="007D14C3" w:rsidP="00EA7242">
            <w:pPr>
              <w:jc w:val="center"/>
              <w:rPr>
                <w:ins w:id="109" w:author="Rudolf Hrudkay" w:date="2017-08-31T08:06:00Z"/>
                <w:rFonts w:ascii="Arial" w:hAnsi="Arial" w:cs="Arial"/>
                <w:b/>
                <w:sz w:val="19"/>
                <w:szCs w:val="19"/>
              </w:rPr>
            </w:pPr>
          </w:p>
        </w:tc>
      </w:tr>
      <w:tr w:rsidR="007D14C3" w:rsidRPr="00B50FF9" w14:paraId="030F74F9" w14:textId="77777777" w:rsidTr="00AF28B7">
        <w:trPr>
          <w:trHeight w:val="1247"/>
          <w:jc w:val="center"/>
          <w:ins w:id="110" w:author="Rudolf Hrudkay" w:date="2017-08-31T08:06:00Z"/>
        </w:trPr>
        <w:tc>
          <w:tcPr>
            <w:tcW w:w="700" w:type="dxa"/>
            <w:shd w:val="clear" w:color="auto" w:fill="auto"/>
          </w:tcPr>
          <w:p w14:paraId="2AE32335" w14:textId="77777777" w:rsidR="007D14C3" w:rsidRPr="00D552A6" w:rsidRDefault="007D14C3" w:rsidP="00EA7242">
            <w:pPr>
              <w:jc w:val="center"/>
              <w:rPr>
                <w:ins w:id="111" w:author="Rudolf Hrudkay" w:date="2017-08-31T08:06:00Z"/>
                <w:rFonts w:ascii="Arial" w:hAnsi="Arial" w:cs="Arial"/>
                <w:sz w:val="19"/>
                <w:szCs w:val="19"/>
              </w:rPr>
            </w:pPr>
            <w:ins w:id="112" w:author="Rudolf Hrudkay" w:date="2017-08-31T08:06:00Z">
              <w:r w:rsidRPr="00D552A6">
                <w:rPr>
                  <w:rFonts w:ascii="Arial" w:hAnsi="Arial" w:cs="Arial"/>
                  <w:sz w:val="19"/>
                  <w:szCs w:val="19"/>
                </w:rPr>
                <w:t>2.4</w:t>
              </w:r>
            </w:ins>
          </w:p>
        </w:tc>
        <w:tc>
          <w:tcPr>
            <w:tcW w:w="1988" w:type="dxa"/>
            <w:shd w:val="clear" w:color="auto" w:fill="auto"/>
          </w:tcPr>
          <w:p w14:paraId="66CA694A" w14:textId="77777777" w:rsidR="007D14C3" w:rsidRPr="00D552A6" w:rsidRDefault="007D14C3" w:rsidP="00EA7242">
            <w:pPr>
              <w:rPr>
                <w:ins w:id="113" w:author="Rudolf Hrudkay" w:date="2017-08-31T08:06:00Z"/>
                <w:rFonts w:ascii="Arial" w:hAnsi="Arial" w:cs="Arial"/>
                <w:sz w:val="19"/>
                <w:szCs w:val="19"/>
              </w:rPr>
            </w:pPr>
            <w:ins w:id="114" w:author="Rudolf Hrudkay" w:date="2017-08-31T08:06:00Z">
              <w:r w:rsidRPr="00D552A6">
                <w:rPr>
                  <w:rFonts w:ascii="Arial" w:hAnsi="Arial" w:cs="Arial"/>
                  <w:sz w:val="19"/>
                  <w:szCs w:val="19"/>
                </w:rPr>
                <w:t>Posúdenie prevádzkovej  a technickej udržateľnosti projektu</w:t>
              </w:r>
            </w:ins>
          </w:p>
        </w:tc>
        <w:tc>
          <w:tcPr>
            <w:tcW w:w="1915" w:type="dxa"/>
            <w:gridSpan w:val="2"/>
            <w:shd w:val="clear" w:color="auto" w:fill="auto"/>
          </w:tcPr>
          <w:p w14:paraId="7E362F32" w14:textId="77777777" w:rsidR="007D14C3" w:rsidRPr="00D552A6" w:rsidRDefault="007D14C3" w:rsidP="00EA7242">
            <w:pPr>
              <w:rPr>
                <w:ins w:id="115" w:author="Rudolf Hrudkay" w:date="2017-08-31T08:06:00Z"/>
                <w:rFonts w:ascii="Arial" w:hAnsi="Arial" w:cs="Arial"/>
                <w:sz w:val="19"/>
                <w:szCs w:val="19"/>
              </w:rPr>
            </w:pPr>
            <w:ins w:id="116" w:author="Rudolf Hrudkay" w:date="2017-08-31T08:06:00Z">
              <w:r w:rsidRPr="00D552A6">
                <w:rPr>
                  <w:rFonts w:ascii="Arial" w:hAnsi="Arial" w:cs="Arial"/>
                  <w:sz w:val="19"/>
                  <w:szCs w:val="19"/>
                </w:rPr>
                <w:t>Navrhovaný spôsob realizácie projektu</w:t>
              </w:r>
            </w:ins>
          </w:p>
        </w:tc>
        <w:tc>
          <w:tcPr>
            <w:tcW w:w="5144" w:type="dxa"/>
            <w:shd w:val="clear" w:color="auto" w:fill="auto"/>
          </w:tcPr>
          <w:p w14:paraId="23E0D31B" w14:textId="258E1C65" w:rsidR="007D14C3" w:rsidRPr="00B50FF9" w:rsidRDefault="007D14C3" w:rsidP="00EA7242">
            <w:pPr>
              <w:jc w:val="center"/>
              <w:rPr>
                <w:ins w:id="117" w:author="Rudolf Hrudkay" w:date="2017-08-31T08:06:00Z"/>
                <w:rFonts w:ascii="Arial" w:hAnsi="Arial" w:cs="Arial"/>
                <w:b/>
                <w:sz w:val="19"/>
                <w:szCs w:val="19"/>
              </w:rPr>
            </w:pPr>
          </w:p>
        </w:tc>
      </w:tr>
      <w:tr w:rsidR="007D14C3" w:rsidRPr="00B50FF9" w14:paraId="7EE1A907" w14:textId="77777777" w:rsidTr="001C2F7E">
        <w:trPr>
          <w:trHeight w:val="1247"/>
          <w:jc w:val="center"/>
          <w:ins w:id="118" w:author="Rudolf Hrudkay" w:date="2017-08-31T08:06:00Z"/>
        </w:trPr>
        <w:tc>
          <w:tcPr>
            <w:tcW w:w="700" w:type="dxa"/>
            <w:shd w:val="clear" w:color="auto" w:fill="auto"/>
          </w:tcPr>
          <w:p w14:paraId="030736D9" w14:textId="77777777" w:rsidR="007D14C3" w:rsidRPr="00D552A6" w:rsidRDefault="007D14C3" w:rsidP="00EA7242">
            <w:pPr>
              <w:jc w:val="center"/>
              <w:rPr>
                <w:ins w:id="119" w:author="Rudolf Hrudkay" w:date="2017-08-31T08:06:00Z"/>
                <w:rFonts w:ascii="Arial" w:hAnsi="Arial" w:cs="Arial"/>
                <w:sz w:val="19"/>
                <w:szCs w:val="19"/>
              </w:rPr>
            </w:pPr>
            <w:ins w:id="120" w:author="Rudolf Hrudkay" w:date="2017-08-31T08:06:00Z">
              <w:r w:rsidRPr="00D552A6">
                <w:rPr>
                  <w:rFonts w:ascii="Arial" w:hAnsi="Arial" w:cs="Arial"/>
                  <w:sz w:val="19"/>
                  <w:szCs w:val="19"/>
                </w:rPr>
                <w:t>3.1</w:t>
              </w:r>
            </w:ins>
          </w:p>
        </w:tc>
        <w:tc>
          <w:tcPr>
            <w:tcW w:w="1988" w:type="dxa"/>
            <w:shd w:val="clear" w:color="auto" w:fill="auto"/>
          </w:tcPr>
          <w:p w14:paraId="46CFD3C3" w14:textId="77777777" w:rsidR="007D14C3" w:rsidRPr="00D552A6" w:rsidRDefault="007D14C3" w:rsidP="00EA7242">
            <w:pPr>
              <w:rPr>
                <w:ins w:id="121" w:author="Rudolf Hrudkay" w:date="2017-08-31T08:06:00Z"/>
                <w:rFonts w:ascii="Arial" w:hAnsi="Arial" w:cs="Arial"/>
                <w:sz w:val="19"/>
                <w:szCs w:val="19"/>
              </w:rPr>
            </w:pPr>
            <w:ins w:id="122" w:author="Rudolf Hrudkay" w:date="2017-08-31T08:06:00Z">
              <w:r w:rsidRPr="00D552A6">
                <w:rPr>
                  <w:rFonts w:ascii="Arial" w:hAnsi="Arial" w:cs="Arial"/>
                  <w:sz w:val="19"/>
                  <w:szCs w:val="19"/>
                </w:rPr>
                <w:t>Posúdenie administratívnych a odborných kapacít na riadenie a realizáciu projektu</w:t>
              </w:r>
            </w:ins>
          </w:p>
        </w:tc>
        <w:tc>
          <w:tcPr>
            <w:tcW w:w="1915" w:type="dxa"/>
            <w:gridSpan w:val="2"/>
            <w:shd w:val="clear" w:color="auto" w:fill="auto"/>
          </w:tcPr>
          <w:p w14:paraId="2DFBC1C5" w14:textId="77777777" w:rsidR="007D14C3" w:rsidRPr="00D552A6" w:rsidRDefault="007D14C3" w:rsidP="00EA7242">
            <w:pPr>
              <w:rPr>
                <w:ins w:id="123" w:author="Rudolf Hrudkay" w:date="2017-08-31T08:06:00Z"/>
                <w:rFonts w:ascii="Arial" w:hAnsi="Arial" w:cs="Arial"/>
                <w:sz w:val="19"/>
                <w:szCs w:val="19"/>
              </w:rPr>
            </w:pPr>
            <w:ins w:id="124" w:author="Rudolf Hrudkay" w:date="2017-08-31T08:06:00Z">
              <w:r w:rsidRPr="00D552A6">
                <w:rPr>
                  <w:rFonts w:ascii="Arial" w:hAnsi="Arial" w:cs="Arial"/>
                  <w:sz w:val="19"/>
                  <w:szCs w:val="19"/>
                </w:rPr>
                <w:t>Administratívna a prevádzková kapacita žiadateľa</w:t>
              </w:r>
            </w:ins>
          </w:p>
        </w:tc>
        <w:tc>
          <w:tcPr>
            <w:tcW w:w="5144" w:type="dxa"/>
            <w:shd w:val="clear" w:color="auto" w:fill="auto"/>
          </w:tcPr>
          <w:p w14:paraId="36308817" w14:textId="28F83D77" w:rsidR="007D14C3" w:rsidRPr="00B50FF9" w:rsidRDefault="007D14C3" w:rsidP="00EA7242">
            <w:pPr>
              <w:jc w:val="center"/>
              <w:rPr>
                <w:ins w:id="125" w:author="Rudolf Hrudkay" w:date="2017-08-31T08:06:00Z"/>
                <w:rFonts w:ascii="Arial" w:hAnsi="Arial" w:cs="Arial"/>
                <w:b/>
                <w:sz w:val="19"/>
                <w:szCs w:val="19"/>
              </w:rPr>
            </w:pPr>
          </w:p>
        </w:tc>
      </w:tr>
      <w:tr w:rsidR="007D14C3" w:rsidRPr="00B50FF9" w14:paraId="4BCD417C" w14:textId="77777777" w:rsidTr="00D462E5">
        <w:trPr>
          <w:trHeight w:val="1247"/>
          <w:jc w:val="center"/>
          <w:ins w:id="126" w:author="Rudolf Hrudkay" w:date="2017-08-31T08:06:00Z"/>
        </w:trPr>
        <w:tc>
          <w:tcPr>
            <w:tcW w:w="700" w:type="dxa"/>
            <w:shd w:val="clear" w:color="auto" w:fill="auto"/>
          </w:tcPr>
          <w:p w14:paraId="321E671B" w14:textId="77777777" w:rsidR="007D14C3" w:rsidRPr="00D552A6" w:rsidRDefault="007D14C3" w:rsidP="00EA7242">
            <w:pPr>
              <w:jc w:val="center"/>
              <w:rPr>
                <w:ins w:id="127" w:author="Rudolf Hrudkay" w:date="2017-08-31T08:06:00Z"/>
                <w:rFonts w:ascii="Arial" w:hAnsi="Arial" w:cs="Arial"/>
                <w:sz w:val="19"/>
                <w:szCs w:val="19"/>
              </w:rPr>
            </w:pPr>
            <w:ins w:id="128" w:author="Rudolf Hrudkay" w:date="2017-08-31T08:06:00Z">
              <w:r w:rsidRPr="00D552A6">
                <w:rPr>
                  <w:rFonts w:ascii="Arial" w:hAnsi="Arial" w:cs="Arial"/>
                  <w:sz w:val="19"/>
                  <w:szCs w:val="19"/>
                </w:rPr>
                <w:t>4.1</w:t>
              </w:r>
            </w:ins>
          </w:p>
        </w:tc>
        <w:tc>
          <w:tcPr>
            <w:tcW w:w="1988" w:type="dxa"/>
            <w:shd w:val="clear" w:color="auto" w:fill="auto"/>
          </w:tcPr>
          <w:p w14:paraId="5366507F" w14:textId="77777777" w:rsidR="007D14C3" w:rsidRPr="00D552A6" w:rsidRDefault="007D14C3" w:rsidP="00EA7242">
            <w:pPr>
              <w:rPr>
                <w:ins w:id="129" w:author="Rudolf Hrudkay" w:date="2017-08-31T08:06:00Z"/>
                <w:rFonts w:ascii="Arial" w:hAnsi="Arial" w:cs="Arial"/>
                <w:sz w:val="19"/>
                <w:szCs w:val="19"/>
              </w:rPr>
            </w:pPr>
            <w:ins w:id="130" w:author="Rudolf Hrudkay" w:date="2017-08-31T08:06:00Z">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ins>
          </w:p>
        </w:tc>
        <w:tc>
          <w:tcPr>
            <w:tcW w:w="1915" w:type="dxa"/>
            <w:gridSpan w:val="2"/>
            <w:shd w:val="clear" w:color="auto" w:fill="auto"/>
          </w:tcPr>
          <w:p w14:paraId="172B023D" w14:textId="77777777" w:rsidR="007D14C3" w:rsidRPr="00D552A6" w:rsidRDefault="007D14C3" w:rsidP="00EA7242">
            <w:pPr>
              <w:rPr>
                <w:ins w:id="131" w:author="Rudolf Hrudkay" w:date="2017-08-31T08:06:00Z"/>
                <w:rFonts w:ascii="Arial" w:hAnsi="Arial" w:cs="Arial"/>
                <w:sz w:val="19"/>
                <w:szCs w:val="19"/>
              </w:rPr>
            </w:pPr>
            <w:ins w:id="132" w:author="Rudolf Hrudkay" w:date="2017-08-31T08:06:00Z">
              <w:r w:rsidRPr="00D552A6">
                <w:rPr>
                  <w:rFonts w:ascii="Arial" w:hAnsi="Arial" w:cs="Arial"/>
                  <w:sz w:val="19"/>
                  <w:szCs w:val="19"/>
                </w:rPr>
                <w:t>Finančná a ekonomická stránka projektu</w:t>
              </w:r>
            </w:ins>
          </w:p>
        </w:tc>
        <w:tc>
          <w:tcPr>
            <w:tcW w:w="5144" w:type="dxa"/>
            <w:shd w:val="clear" w:color="auto" w:fill="auto"/>
          </w:tcPr>
          <w:p w14:paraId="2067DE70" w14:textId="38D89E16" w:rsidR="007D14C3" w:rsidRPr="00B50FF9" w:rsidRDefault="007D14C3" w:rsidP="00EA7242">
            <w:pPr>
              <w:jc w:val="center"/>
              <w:rPr>
                <w:ins w:id="133" w:author="Rudolf Hrudkay" w:date="2017-08-31T08:06:00Z"/>
                <w:rFonts w:ascii="Arial" w:hAnsi="Arial" w:cs="Arial"/>
                <w:b/>
                <w:sz w:val="19"/>
                <w:szCs w:val="19"/>
              </w:rPr>
            </w:pPr>
          </w:p>
        </w:tc>
      </w:tr>
      <w:tr w:rsidR="007D14C3" w:rsidRPr="00B50FF9" w14:paraId="6E513EE8" w14:textId="77777777" w:rsidTr="00346913">
        <w:trPr>
          <w:trHeight w:val="1247"/>
          <w:jc w:val="center"/>
          <w:ins w:id="134" w:author="Rudolf Hrudkay" w:date="2017-08-31T08:06:00Z"/>
        </w:trPr>
        <w:tc>
          <w:tcPr>
            <w:tcW w:w="700" w:type="dxa"/>
            <w:shd w:val="clear" w:color="auto" w:fill="auto"/>
          </w:tcPr>
          <w:p w14:paraId="1C5600E0" w14:textId="77777777" w:rsidR="007D14C3" w:rsidRPr="00D552A6" w:rsidRDefault="007D14C3" w:rsidP="00EA7242">
            <w:pPr>
              <w:jc w:val="center"/>
              <w:rPr>
                <w:ins w:id="135" w:author="Rudolf Hrudkay" w:date="2017-08-31T08:06:00Z"/>
                <w:rFonts w:ascii="Arial" w:hAnsi="Arial" w:cs="Arial"/>
                <w:sz w:val="19"/>
                <w:szCs w:val="19"/>
              </w:rPr>
            </w:pPr>
            <w:ins w:id="136" w:author="Rudolf Hrudkay" w:date="2017-08-31T08:06:00Z">
              <w:r w:rsidRPr="00D552A6">
                <w:rPr>
                  <w:rFonts w:ascii="Arial" w:hAnsi="Arial" w:cs="Arial"/>
                  <w:sz w:val="19"/>
                  <w:szCs w:val="19"/>
                </w:rPr>
                <w:t>4.2</w:t>
              </w:r>
            </w:ins>
          </w:p>
        </w:tc>
        <w:tc>
          <w:tcPr>
            <w:tcW w:w="1988" w:type="dxa"/>
            <w:shd w:val="clear" w:color="auto" w:fill="auto"/>
          </w:tcPr>
          <w:p w14:paraId="2A6C4826" w14:textId="77777777" w:rsidR="007D14C3" w:rsidRPr="00D552A6" w:rsidRDefault="007D14C3" w:rsidP="00EA7242">
            <w:pPr>
              <w:rPr>
                <w:ins w:id="137" w:author="Rudolf Hrudkay" w:date="2017-08-31T08:06:00Z"/>
                <w:rFonts w:ascii="Arial" w:hAnsi="Arial" w:cs="Arial"/>
                <w:sz w:val="19"/>
                <w:szCs w:val="19"/>
              </w:rPr>
            </w:pPr>
            <w:ins w:id="138" w:author="Rudolf Hrudkay" w:date="2017-08-31T08:06:00Z">
              <w:r w:rsidRPr="00CC3D31">
                <w:rPr>
                  <w:rFonts w:ascii="Arial" w:hAnsi="Arial" w:cs="Arial"/>
                  <w:sz w:val="19"/>
                  <w:szCs w:val="19"/>
                </w:rPr>
                <w:t>Finančná udržateľnosť projektu</w:t>
              </w:r>
            </w:ins>
          </w:p>
        </w:tc>
        <w:tc>
          <w:tcPr>
            <w:tcW w:w="1915" w:type="dxa"/>
            <w:gridSpan w:val="2"/>
            <w:shd w:val="clear" w:color="auto" w:fill="auto"/>
          </w:tcPr>
          <w:p w14:paraId="1718AB2E" w14:textId="77777777" w:rsidR="007D14C3" w:rsidRPr="00D552A6" w:rsidRDefault="007D14C3" w:rsidP="00EA7242">
            <w:pPr>
              <w:rPr>
                <w:ins w:id="139" w:author="Rudolf Hrudkay" w:date="2017-08-31T08:06:00Z"/>
                <w:rFonts w:ascii="Arial" w:hAnsi="Arial" w:cs="Arial"/>
                <w:sz w:val="19"/>
                <w:szCs w:val="19"/>
              </w:rPr>
            </w:pPr>
            <w:ins w:id="140" w:author="Rudolf Hrudkay" w:date="2017-08-31T08:06:00Z">
              <w:r w:rsidRPr="00D552A6">
                <w:rPr>
                  <w:rFonts w:ascii="Arial" w:hAnsi="Arial" w:cs="Arial"/>
                  <w:sz w:val="19"/>
                  <w:szCs w:val="19"/>
                </w:rPr>
                <w:t>Finančná a ekonomická stránka projektu</w:t>
              </w:r>
            </w:ins>
          </w:p>
        </w:tc>
        <w:tc>
          <w:tcPr>
            <w:tcW w:w="5144" w:type="dxa"/>
            <w:shd w:val="clear" w:color="auto" w:fill="auto"/>
          </w:tcPr>
          <w:p w14:paraId="48E0ACC8" w14:textId="44B5A794" w:rsidR="007D14C3" w:rsidRPr="00B50FF9" w:rsidRDefault="007D14C3" w:rsidP="00EA7242">
            <w:pPr>
              <w:jc w:val="center"/>
              <w:rPr>
                <w:ins w:id="141" w:author="Rudolf Hrudkay" w:date="2017-08-31T08:06:00Z"/>
                <w:rFonts w:ascii="Arial" w:hAnsi="Arial" w:cs="Arial"/>
                <w:b/>
                <w:sz w:val="19"/>
                <w:szCs w:val="19"/>
              </w:rPr>
            </w:pPr>
          </w:p>
        </w:tc>
      </w:tr>
      <w:tr w:rsidR="003635A3" w:rsidRPr="00B50FF9" w14:paraId="1D43DEEE" w14:textId="77777777" w:rsidTr="00EA7242">
        <w:trPr>
          <w:jc w:val="center"/>
          <w:ins w:id="142" w:author="Rudolf Hrudkay" w:date="2017-08-31T08:06:00Z"/>
        </w:trPr>
        <w:tc>
          <w:tcPr>
            <w:tcW w:w="9747" w:type="dxa"/>
            <w:gridSpan w:val="5"/>
            <w:shd w:val="clear" w:color="auto" w:fill="B2A1C7" w:themeFill="accent4" w:themeFillTint="99"/>
          </w:tcPr>
          <w:p w14:paraId="667B24E9" w14:textId="509D70B9" w:rsidR="003635A3" w:rsidRPr="00B50FF9" w:rsidRDefault="007D14C3" w:rsidP="00EA7242">
            <w:pPr>
              <w:rPr>
                <w:ins w:id="143" w:author="Rudolf Hrudkay" w:date="2017-08-31T08:06:00Z"/>
                <w:rFonts w:ascii="Arial" w:hAnsi="Arial" w:cs="Arial"/>
                <w:sz w:val="19"/>
                <w:szCs w:val="19"/>
              </w:rPr>
            </w:pPr>
            <w:ins w:id="144" w:author="Rudolf Hrudkay" w:date="2017-08-31T08:11:00Z">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t xml:space="preserve"> </w:t>
              </w:r>
            </w:ins>
            <w:ins w:id="145" w:author="Rudolf Hrudkay" w:date="2017-08-31T08:06:00Z">
              <w:r w:rsidR="003635A3" w:rsidRPr="00B50FF9">
                <w:rPr>
                  <w:rStyle w:val="Odkaznapoznmkupodiarou"/>
                  <w:rFonts w:ascii="Arial" w:hAnsi="Arial" w:cs="Arial"/>
                  <w:b/>
                  <w:sz w:val="19"/>
                  <w:szCs w:val="19"/>
                </w:rPr>
                <w:footnoteReference w:id="19"/>
              </w:r>
              <w:r w:rsidR="003635A3" w:rsidRPr="00B50FF9">
                <w:rPr>
                  <w:rFonts w:ascii="Arial" w:hAnsi="Arial" w:cs="Arial"/>
                  <w:b/>
                  <w:sz w:val="19"/>
                  <w:szCs w:val="19"/>
                </w:rPr>
                <w:t>:</w:t>
              </w:r>
            </w:ins>
          </w:p>
        </w:tc>
      </w:tr>
      <w:tr w:rsidR="003635A3" w:rsidRPr="00B50FF9" w14:paraId="64D0710B" w14:textId="77777777" w:rsidTr="007D14C3">
        <w:tblPrEx>
          <w:tblW w:w="9747" w:type="dxa"/>
          <w:jc w:val="center"/>
          <w:tblPrExChange w:id="149" w:author="Rudolf Hrudkay" w:date="2017-08-31T08:10:00Z">
            <w:tblPrEx>
              <w:tblW w:w="9747" w:type="dxa"/>
              <w:jc w:val="center"/>
            </w:tblPrEx>
          </w:tblPrExChange>
        </w:tblPrEx>
        <w:trPr>
          <w:trHeight w:val="2428"/>
          <w:jc w:val="center"/>
          <w:ins w:id="150" w:author="Rudolf Hrudkay" w:date="2017-08-31T08:06:00Z"/>
          <w:trPrChange w:id="151" w:author="Rudolf Hrudkay" w:date="2017-08-31T08:10:00Z">
            <w:trPr>
              <w:jc w:val="center"/>
            </w:trPr>
          </w:trPrChange>
        </w:trPr>
        <w:tc>
          <w:tcPr>
            <w:tcW w:w="9747" w:type="dxa"/>
            <w:gridSpan w:val="5"/>
            <w:tcPrChange w:id="152" w:author="Rudolf Hrudkay" w:date="2017-08-31T08:10:00Z">
              <w:tcPr>
                <w:tcW w:w="9747" w:type="dxa"/>
                <w:gridSpan w:val="5"/>
              </w:tcPr>
            </w:tcPrChange>
          </w:tcPr>
          <w:p w14:paraId="4FCC1F0F" w14:textId="77777777" w:rsidR="003635A3" w:rsidRPr="00B50FF9" w:rsidRDefault="003635A3" w:rsidP="00EA7242">
            <w:pPr>
              <w:rPr>
                <w:ins w:id="153" w:author="Rudolf Hrudkay" w:date="2017-08-31T08:06:00Z"/>
                <w:rFonts w:ascii="Arial" w:hAnsi="Arial" w:cs="Arial"/>
                <w:sz w:val="19"/>
                <w:szCs w:val="19"/>
              </w:rPr>
            </w:pPr>
          </w:p>
        </w:tc>
      </w:tr>
      <w:tr w:rsidR="003635A3" w:rsidRPr="00B50FF9" w14:paraId="69C1DF50" w14:textId="77777777" w:rsidTr="00EA7242">
        <w:trPr>
          <w:jc w:val="center"/>
          <w:ins w:id="154" w:author="Rudolf Hrudkay" w:date="2017-08-31T08:06:00Z"/>
        </w:trPr>
        <w:tc>
          <w:tcPr>
            <w:tcW w:w="4306" w:type="dxa"/>
            <w:gridSpan w:val="3"/>
            <w:shd w:val="clear" w:color="auto" w:fill="B2A1C7" w:themeFill="accent4" w:themeFillTint="99"/>
          </w:tcPr>
          <w:p w14:paraId="55D16258" w14:textId="77777777" w:rsidR="003635A3" w:rsidRPr="00B50FF9" w:rsidRDefault="003635A3" w:rsidP="00EA7242">
            <w:pPr>
              <w:rPr>
                <w:ins w:id="155" w:author="Rudolf Hrudkay" w:date="2017-08-31T08:06:00Z"/>
                <w:rFonts w:ascii="Arial" w:hAnsi="Arial" w:cs="Arial"/>
                <w:sz w:val="19"/>
                <w:szCs w:val="19"/>
              </w:rPr>
            </w:pPr>
            <w:ins w:id="156" w:author="Rudolf Hrudkay" w:date="2017-08-31T08:06:00Z">
              <w:r w:rsidRPr="00B50FF9">
                <w:rPr>
                  <w:rFonts w:ascii="Arial" w:hAnsi="Arial" w:cs="Arial"/>
                  <w:sz w:val="19"/>
                  <w:szCs w:val="19"/>
                </w:rPr>
                <w:t>Vypracoval (odborný hodnotiteľ č. 1)</w:t>
              </w:r>
              <w:r w:rsidRPr="00DF3171">
                <w:rPr>
                  <w:vertAlign w:val="superscript"/>
                </w:rPr>
                <w:t xml:space="preserve"> </w:t>
              </w:r>
              <w:r w:rsidRPr="00DF3171">
                <w:rPr>
                  <w:rFonts w:ascii="Arial" w:hAnsi="Arial" w:cs="Arial"/>
                  <w:sz w:val="19"/>
                  <w:szCs w:val="19"/>
                  <w:vertAlign w:val="superscript"/>
                </w:rPr>
                <w:footnoteReference w:id="20"/>
              </w:r>
              <w:r w:rsidRPr="00B50FF9">
                <w:rPr>
                  <w:rFonts w:ascii="Arial" w:hAnsi="Arial" w:cs="Arial"/>
                  <w:sz w:val="19"/>
                  <w:szCs w:val="19"/>
                </w:rPr>
                <w:t>:</w:t>
              </w:r>
            </w:ins>
          </w:p>
        </w:tc>
        <w:tc>
          <w:tcPr>
            <w:tcW w:w="5441" w:type="dxa"/>
            <w:gridSpan w:val="2"/>
            <w:shd w:val="clear" w:color="auto" w:fill="FFFFFF" w:themeFill="background1"/>
          </w:tcPr>
          <w:p w14:paraId="5CB6BEC8" w14:textId="77777777" w:rsidR="003635A3" w:rsidRPr="00B50FF9" w:rsidRDefault="003635A3" w:rsidP="00EA7242">
            <w:pPr>
              <w:rPr>
                <w:ins w:id="159" w:author="Rudolf Hrudkay" w:date="2017-08-31T08:06:00Z"/>
                <w:rFonts w:ascii="Arial" w:hAnsi="Arial" w:cs="Arial"/>
                <w:sz w:val="19"/>
                <w:szCs w:val="19"/>
              </w:rPr>
            </w:pPr>
          </w:p>
        </w:tc>
      </w:tr>
      <w:tr w:rsidR="003635A3" w:rsidRPr="00B50FF9" w14:paraId="68E73088" w14:textId="77777777" w:rsidTr="00EA7242">
        <w:trPr>
          <w:jc w:val="center"/>
          <w:ins w:id="160" w:author="Rudolf Hrudkay" w:date="2017-08-31T08:06:00Z"/>
        </w:trPr>
        <w:tc>
          <w:tcPr>
            <w:tcW w:w="4306" w:type="dxa"/>
            <w:gridSpan w:val="3"/>
            <w:shd w:val="clear" w:color="auto" w:fill="B2A1C7" w:themeFill="accent4" w:themeFillTint="99"/>
          </w:tcPr>
          <w:p w14:paraId="4DA0E60A" w14:textId="77777777" w:rsidR="003635A3" w:rsidRPr="00B50FF9" w:rsidRDefault="003635A3" w:rsidP="00EA7242">
            <w:pPr>
              <w:rPr>
                <w:ins w:id="161" w:author="Rudolf Hrudkay" w:date="2017-08-31T08:06:00Z"/>
                <w:rFonts w:ascii="Arial" w:hAnsi="Arial" w:cs="Arial"/>
                <w:sz w:val="19"/>
                <w:szCs w:val="19"/>
              </w:rPr>
            </w:pPr>
            <w:ins w:id="162" w:author="Rudolf Hrudkay" w:date="2017-08-31T08:06:00Z">
              <w:r w:rsidRPr="00B50FF9">
                <w:rPr>
                  <w:rFonts w:ascii="Arial" w:hAnsi="Arial" w:cs="Arial"/>
                  <w:sz w:val="19"/>
                  <w:szCs w:val="19"/>
                </w:rPr>
                <w:t>Dátum:</w:t>
              </w:r>
            </w:ins>
          </w:p>
        </w:tc>
        <w:tc>
          <w:tcPr>
            <w:tcW w:w="5441" w:type="dxa"/>
            <w:gridSpan w:val="2"/>
            <w:shd w:val="clear" w:color="auto" w:fill="FFFFFF" w:themeFill="background1"/>
          </w:tcPr>
          <w:p w14:paraId="30A5EFA4" w14:textId="77777777" w:rsidR="003635A3" w:rsidRPr="00B50FF9" w:rsidRDefault="003635A3" w:rsidP="00EA7242">
            <w:pPr>
              <w:rPr>
                <w:ins w:id="163" w:author="Rudolf Hrudkay" w:date="2017-08-31T08:06:00Z"/>
                <w:rFonts w:ascii="Arial" w:hAnsi="Arial" w:cs="Arial"/>
                <w:sz w:val="19"/>
                <w:szCs w:val="19"/>
              </w:rPr>
            </w:pPr>
          </w:p>
        </w:tc>
      </w:tr>
      <w:tr w:rsidR="003635A3" w:rsidRPr="00B50FF9" w14:paraId="6E03AAB3" w14:textId="77777777" w:rsidTr="007D14C3">
        <w:trPr>
          <w:jc w:val="center"/>
          <w:ins w:id="164" w:author="Rudolf Hrudkay" w:date="2017-08-31T08:06:00Z"/>
        </w:trPr>
        <w:tc>
          <w:tcPr>
            <w:tcW w:w="4306" w:type="dxa"/>
            <w:gridSpan w:val="3"/>
            <w:tcBorders>
              <w:bottom w:val="single" w:sz="4" w:space="0" w:color="auto"/>
            </w:tcBorders>
            <w:shd w:val="clear" w:color="auto" w:fill="B2A1C7" w:themeFill="accent4" w:themeFillTint="99"/>
          </w:tcPr>
          <w:p w14:paraId="083DB5F7" w14:textId="77777777" w:rsidR="003635A3" w:rsidRPr="00B50FF9" w:rsidRDefault="003635A3" w:rsidP="00EA7242">
            <w:pPr>
              <w:rPr>
                <w:ins w:id="165" w:author="Rudolf Hrudkay" w:date="2017-08-31T08:06:00Z"/>
                <w:rFonts w:ascii="Arial" w:hAnsi="Arial" w:cs="Arial"/>
                <w:sz w:val="19"/>
                <w:szCs w:val="19"/>
              </w:rPr>
            </w:pPr>
            <w:ins w:id="166" w:author="Rudolf Hrudkay" w:date="2017-08-31T08:06:00Z">
              <w:r w:rsidRPr="00B50FF9">
                <w:rPr>
                  <w:rFonts w:ascii="Arial" w:hAnsi="Arial" w:cs="Arial"/>
                  <w:sz w:val="19"/>
                  <w:szCs w:val="19"/>
                </w:rPr>
                <w:t>Podpis:</w:t>
              </w:r>
            </w:ins>
          </w:p>
        </w:tc>
        <w:tc>
          <w:tcPr>
            <w:tcW w:w="5441" w:type="dxa"/>
            <w:gridSpan w:val="2"/>
            <w:tcBorders>
              <w:bottom w:val="single" w:sz="4" w:space="0" w:color="auto"/>
            </w:tcBorders>
            <w:shd w:val="clear" w:color="auto" w:fill="FFFFFF" w:themeFill="background1"/>
          </w:tcPr>
          <w:p w14:paraId="427A6F11" w14:textId="77777777" w:rsidR="003635A3" w:rsidRPr="00B50FF9" w:rsidRDefault="003635A3" w:rsidP="00EA7242">
            <w:pPr>
              <w:rPr>
                <w:ins w:id="167" w:author="Rudolf Hrudkay" w:date="2017-08-31T08:06:00Z"/>
                <w:rFonts w:ascii="Arial" w:hAnsi="Arial" w:cs="Arial"/>
                <w:sz w:val="19"/>
                <w:szCs w:val="19"/>
              </w:rPr>
            </w:pPr>
          </w:p>
        </w:tc>
      </w:tr>
    </w:tbl>
    <w:p w14:paraId="008FF97E" w14:textId="77777777" w:rsidR="003635A3" w:rsidRPr="00FD028A" w:rsidRDefault="003635A3" w:rsidP="00A66794">
      <w:bookmarkStart w:id="168" w:name="_GoBack"/>
      <w:bookmarkEnd w:id="168"/>
    </w:p>
    <w:sectPr w:rsidR="003635A3"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3D514" w14:textId="77777777" w:rsidR="006C21D0" w:rsidRDefault="006C21D0" w:rsidP="009B44B8">
      <w:pPr>
        <w:spacing w:after="0" w:line="240" w:lineRule="auto"/>
      </w:pPr>
      <w:r>
        <w:separator/>
      </w:r>
    </w:p>
  </w:endnote>
  <w:endnote w:type="continuationSeparator" w:id="0">
    <w:p w14:paraId="027AD785" w14:textId="77777777" w:rsidR="006C21D0" w:rsidRDefault="006C21D0"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8257C40"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7D14C3">
          <w:rPr>
            <w:noProof/>
          </w:rPr>
          <w:t>5</w:t>
        </w:r>
        <w:r>
          <w:fldChar w:fldCharType="end"/>
        </w:r>
      </w:sdtContent>
    </w:sdt>
  </w:p>
  <w:p w14:paraId="129A6C6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42734DA4" w:rsidR="00224E54" w:rsidRPr="00031CA2" w:rsidRDefault="00031CA2" w:rsidP="00031CA2">
    <w:pPr>
      <w:pStyle w:val="Pta"/>
      <w:jc w:val="center"/>
    </w:pPr>
    <w:r>
      <w:rPr>
        <w:i/>
        <w:sz w:val="20"/>
        <w:szCs w:val="20"/>
      </w:rPr>
      <w:t xml:space="preserve">Platnosť: </w:t>
    </w:r>
    <w:del w:id="172" w:author="Rudolf Hrudkay" w:date="2017-08-31T08:09:00Z">
      <w:r w:rsidR="00DF3171" w:rsidDel="007D14C3">
        <w:rPr>
          <w:i/>
          <w:sz w:val="20"/>
          <w:szCs w:val="20"/>
        </w:rPr>
        <w:delText>01</w:delText>
      </w:r>
    </w:del>
    <w:ins w:id="173" w:author="Rudolf Hrudkay" w:date="2017-08-31T08:09:00Z">
      <w:r w:rsidR="007D14C3">
        <w:rPr>
          <w:i/>
          <w:sz w:val="20"/>
          <w:szCs w:val="20"/>
        </w:rPr>
        <w:t>3</w:t>
      </w:r>
      <w:r w:rsidR="007D14C3">
        <w:rPr>
          <w:i/>
          <w:sz w:val="20"/>
          <w:szCs w:val="20"/>
        </w:rPr>
        <w:t>1</w:t>
      </w:r>
    </w:ins>
    <w:r w:rsidR="00DF3171">
      <w:rPr>
        <w:i/>
        <w:sz w:val="20"/>
        <w:szCs w:val="20"/>
      </w:rPr>
      <w:t>.</w:t>
    </w:r>
    <w:del w:id="174" w:author="Rudolf Hrudkay" w:date="2017-08-31T08:09:00Z">
      <w:r w:rsidR="00DF3171" w:rsidDel="007D14C3">
        <w:rPr>
          <w:i/>
          <w:sz w:val="20"/>
          <w:szCs w:val="20"/>
        </w:rPr>
        <w:delText>03</w:delText>
      </w:r>
    </w:del>
    <w:ins w:id="175" w:author="Rudolf Hrudkay" w:date="2017-08-31T08:09:00Z">
      <w:r w:rsidR="007D14C3">
        <w:rPr>
          <w:i/>
          <w:sz w:val="20"/>
          <w:szCs w:val="20"/>
        </w:rPr>
        <w:t>0</w:t>
      </w:r>
      <w:r w:rsidR="007D14C3">
        <w:rPr>
          <w:i/>
          <w:sz w:val="20"/>
          <w:szCs w:val="20"/>
        </w:rPr>
        <w:t>8</w:t>
      </w:r>
    </w:ins>
    <w:r>
      <w:rPr>
        <w:i/>
        <w:sz w:val="20"/>
        <w:szCs w:val="20"/>
      </w:rPr>
      <w:t>.</w:t>
    </w:r>
    <w:del w:id="176" w:author="Rudolf Hrudkay" w:date="2017-08-31T08:09:00Z">
      <w:r w:rsidDel="007D14C3">
        <w:rPr>
          <w:i/>
          <w:sz w:val="20"/>
          <w:szCs w:val="20"/>
        </w:rPr>
        <w:delText>201</w:delText>
      </w:r>
      <w:r w:rsidR="00DF3171" w:rsidDel="007D14C3">
        <w:rPr>
          <w:i/>
          <w:sz w:val="20"/>
          <w:szCs w:val="20"/>
        </w:rPr>
        <w:delText>6</w:delText>
      </w:r>
    </w:del>
    <w:ins w:id="177" w:author="Rudolf Hrudkay" w:date="2017-08-31T08:09:00Z">
      <w:r w:rsidR="007D14C3">
        <w:rPr>
          <w:i/>
          <w:sz w:val="20"/>
          <w:szCs w:val="20"/>
        </w:rPr>
        <w:t>201</w:t>
      </w:r>
      <w:r w:rsidR="007D14C3">
        <w:rPr>
          <w:i/>
          <w:sz w:val="20"/>
          <w:szCs w:val="20"/>
        </w:rPr>
        <w:t>7</w:t>
      </w:r>
    </w:ins>
    <w:r>
      <w:rPr>
        <w:i/>
        <w:sz w:val="20"/>
        <w:szCs w:val="20"/>
      </w:rPr>
      <w:t xml:space="preserve">, účinnosť: </w:t>
    </w:r>
    <w:del w:id="178" w:author="Rudolf Hrudkay" w:date="2017-08-31T08:09:00Z">
      <w:r w:rsidR="00DF3171" w:rsidDel="007D14C3">
        <w:rPr>
          <w:i/>
          <w:sz w:val="20"/>
          <w:szCs w:val="20"/>
        </w:rPr>
        <w:delText>01</w:delText>
      </w:r>
    </w:del>
    <w:ins w:id="179" w:author="Rudolf Hrudkay" w:date="2017-08-31T08:09:00Z">
      <w:r w:rsidR="007D14C3">
        <w:rPr>
          <w:i/>
          <w:sz w:val="20"/>
          <w:szCs w:val="20"/>
        </w:rPr>
        <w:t>3</w:t>
      </w:r>
      <w:r w:rsidR="007D14C3">
        <w:rPr>
          <w:i/>
          <w:sz w:val="20"/>
          <w:szCs w:val="20"/>
        </w:rPr>
        <w:t>1</w:t>
      </w:r>
    </w:ins>
    <w:r w:rsidR="00DF3171">
      <w:rPr>
        <w:i/>
        <w:sz w:val="20"/>
        <w:szCs w:val="20"/>
      </w:rPr>
      <w:t>.</w:t>
    </w:r>
    <w:del w:id="180" w:author="Rudolf Hrudkay" w:date="2017-08-31T08:09:00Z">
      <w:r w:rsidR="00DF3171" w:rsidDel="007D14C3">
        <w:rPr>
          <w:i/>
          <w:sz w:val="20"/>
          <w:szCs w:val="20"/>
        </w:rPr>
        <w:delText>03</w:delText>
      </w:r>
    </w:del>
    <w:ins w:id="181" w:author="Rudolf Hrudkay" w:date="2017-08-31T08:09:00Z">
      <w:r w:rsidR="007D14C3">
        <w:rPr>
          <w:i/>
          <w:sz w:val="20"/>
          <w:szCs w:val="20"/>
        </w:rPr>
        <w:t>0</w:t>
      </w:r>
      <w:r w:rsidR="007D14C3">
        <w:rPr>
          <w:i/>
          <w:sz w:val="20"/>
          <w:szCs w:val="20"/>
        </w:rPr>
        <w:t>8</w:t>
      </w:r>
    </w:ins>
    <w:r w:rsidR="00DF3171">
      <w:rPr>
        <w:i/>
        <w:sz w:val="20"/>
        <w:szCs w:val="20"/>
      </w:rPr>
      <w:t>.</w:t>
    </w:r>
    <w:del w:id="182" w:author="Rudolf Hrudkay" w:date="2017-08-31T08:09:00Z">
      <w:r w:rsidR="00DF3171" w:rsidDel="007D14C3">
        <w:rPr>
          <w:i/>
          <w:sz w:val="20"/>
          <w:szCs w:val="20"/>
        </w:rPr>
        <w:delText>2016</w:delText>
      </w:r>
    </w:del>
    <w:ins w:id="183" w:author="Rudolf Hrudkay" w:date="2017-08-31T08:09:00Z">
      <w:r w:rsidR="007D14C3">
        <w:rPr>
          <w:i/>
          <w:sz w:val="20"/>
          <w:szCs w:val="20"/>
        </w:rPr>
        <w:t>201</w:t>
      </w:r>
      <w:r w:rsidR="007D14C3">
        <w:rPr>
          <w:i/>
          <w:sz w:val="20"/>
          <w:szCs w:val="20"/>
        </w:rPr>
        <w:t>7</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40093" w14:textId="77777777" w:rsidR="006C21D0" w:rsidRDefault="006C21D0" w:rsidP="009B44B8">
      <w:pPr>
        <w:spacing w:after="0" w:line="240" w:lineRule="auto"/>
      </w:pPr>
      <w:r>
        <w:separator/>
      </w:r>
    </w:p>
  </w:footnote>
  <w:footnote w:type="continuationSeparator" w:id="0">
    <w:p w14:paraId="3D4CECE9" w14:textId="77777777" w:rsidR="006C21D0" w:rsidRDefault="006C21D0" w:rsidP="009B44B8">
      <w:pPr>
        <w:spacing w:after="0" w:line="240" w:lineRule="auto"/>
      </w:pPr>
      <w:r>
        <w:continuationSeparator/>
      </w:r>
    </w:p>
  </w:footnote>
  <w:footnote w:id="1">
    <w:p w14:paraId="129A6C6F"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4187C1B2"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D360BA">
        <w:t>ie kritérií na výber projektov.</w:t>
      </w:r>
    </w:p>
  </w:footnote>
  <w:footnote w:id="4">
    <w:p w14:paraId="129A6C72"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129A6C73" w14:textId="77777777"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129A6C75" w14:textId="77777777"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rsidR="009E7FE9">
        <w:t>.</w:t>
      </w:r>
    </w:p>
  </w:footnote>
  <w:footnote w:id="8">
    <w:p w14:paraId="129A6C76" w14:textId="77777777"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p>
  </w:footnote>
  <w:footnote w:id="9">
    <w:p w14:paraId="5E750E66" w14:textId="77777777" w:rsidR="00DF3171" w:rsidRDefault="00DF3171" w:rsidP="00DF3171">
      <w:pPr>
        <w:pStyle w:val="Textpoznmkypodiarou"/>
      </w:pPr>
      <w:r>
        <w:rPr>
          <w:rStyle w:val="Odkaznapoznmkupodiarou"/>
        </w:rPr>
        <w:footnoteRef/>
      </w:r>
      <w:r>
        <w:t xml:space="preserve"> Uviesť meno a priezvisko.</w:t>
      </w:r>
    </w:p>
  </w:footnote>
  <w:footnote w:id="10">
    <w:p w14:paraId="7D5ACED4" w14:textId="77777777" w:rsidR="00DF3171" w:rsidRPr="00D52730" w:rsidRDefault="00DF3171" w:rsidP="00DF3171">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1FBDA02A" w14:textId="77777777" w:rsidR="00DF3171" w:rsidRDefault="00DF3171" w:rsidP="00DF3171">
      <w:pPr>
        <w:pStyle w:val="Textpoznmkypodiarou"/>
      </w:pPr>
      <w:r>
        <w:rPr>
          <w:rStyle w:val="Odkaznapoznmkupodiarou"/>
        </w:rPr>
        <w:footnoteRef/>
      </w:r>
      <w:r>
        <w:t xml:space="preserve"> Uviesť meno a priezvisko.</w:t>
      </w:r>
    </w:p>
  </w:footnote>
  <w:footnote w:id="12">
    <w:p w14:paraId="4F19AD70" w14:textId="7C5D0C86" w:rsidR="00664D1C" w:rsidRDefault="00664D1C">
      <w:pPr>
        <w:pStyle w:val="Textpoznmkypodiarou"/>
      </w:pPr>
      <w:r>
        <w:rPr>
          <w:rStyle w:val="Odkaznapoznmkupodiarou"/>
        </w:rPr>
        <w:footnoteRef/>
      </w:r>
      <w:r>
        <w:t xml:space="preserve"> </w:t>
      </w:r>
    </w:p>
  </w:footnote>
  <w:footnote w:id="13">
    <w:p w14:paraId="21856FA2" w14:textId="77777777" w:rsidR="00DF3171" w:rsidRDefault="00DF3171" w:rsidP="00DF3171">
      <w:pPr>
        <w:pStyle w:val="Textpoznmkypodiarou"/>
      </w:pPr>
      <w:r>
        <w:rPr>
          <w:rStyle w:val="Odkaznapoznmkupodiarou"/>
        </w:rPr>
        <w:footnoteRef/>
      </w:r>
      <w:r>
        <w:t xml:space="preserve"> Uviesť meno a priezvisko.</w:t>
      </w:r>
    </w:p>
  </w:footnote>
  <w:footnote w:id="14">
    <w:p w14:paraId="1718598B" w14:textId="77777777" w:rsidR="00DF3171" w:rsidRDefault="00DF3171" w:rsidP="00DF3171">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129A6C77" w14:textId="03705229" w:rsidR="00814754" w:rsidRPr="0005646C" w:rsidRDefault="00814754" w:rsidP="0005646C">
      <w:pPr>
        <w:pStyle w:val="Textpoznmkypodiarou"/>
        <w:jc w:val="both"/>
      </w:pPr>
      <w:r w:rsidRPr="0005646C">
        <w:rPr>
          <w:rStyle w:val="Odkaznapoznmkupodiarou"/>
        </w:rPr>
        <w:footnoteRef/>
      </w:r>
      <w:r w:rsidRPr="0005646C">
        <w:t xml:space="preserve"> </w:t>
      </w:r>
      <w:r w:rsidR="00A80A00">
        <w:t>Časť hodnotiaceho hárku je relevantn</w:t>
      </w:r>
      <w:r w:rsidR="00D360BA">
        <w:t>á</w:t>
      </w:r>
      <w:r w:rsidR="00A80A00">
        <w:t xml:space="preserve">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16">
    <w:p w14:paraId="129A6C78" w14:textId="2D0ABA7D" w:rsidR="004841E3" w:rsidRDefault="004841E3"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rsidR="00DB1FDA">
        <w:t>í</w:t>
      </w:r>
      <w:r w:rsidRPr="0005646C">
        <w:t xml:space="preserve"> dodržiavať.</w:t>
      </w:r>
    </w:p>
  </w:footnote>
  <w:footnote w:id="17">
    <w:p w14:paraId="3A33B399" w14:textId="77777777" w:rsidR="007D14C3" w:rsidRPr="0005646C" w:rsidRDefault="007D14C3" w:rsidP="003635A3">
      <w:pPr>
        <w:pStyle w:val="Textpoznmkypodiarou"/>
        <w:jc w:val="both"/>
        <w:rPr>
          <w:ins w:id="52" w:author="Rudolf Hrudkay" w:date="2017-08-31T08:06:00Z"/>
        </w:rPr>
      </w:pPr>
      <w:ins w:id="53" w:author="Rudolf Hrudkay" w:date="2017-08-31T08:06:00Z">
        <w:r w:rsidRPr="0005646C">
          <w:rPr>
            <w:rStyle w:val="Odkaznapoznmkupodiarou"/>
          </w:rPr>
          <w:footnoteRef/>
        </w:r>
        <w:r w:rsidRPr="0005646C">
          <w:t xml:space="preserve"> </w:t>
        </w:r>
        <w:r>
          <w:t>Kapitola 2.4.3.2</w:t>
        </w:r>
        <w:r w:rsidRPr="00A66794">
          <w:t xml:space="preserve"> ods. 1 Systému riadenia EŠIF</w:t>
        </w:r>
        <w:r>
          <w:t>.</w:t>
        </w:r>
      </w:ins>
    </w:p>
  </w:footnote>
  <w:footnote w:id="18">
    <w:p w14:paraId="2E73B8CA" w14:textId="36F945EC" w:rsidR="007D14C3" w:rsidRPr="0005646C" w:rsidRDefault="007D14C3" w:rsidP="003635A3">
      <w:pPr>
        <w:pStyle w:val="Textpoznmkypodiarou"/>
        <w:jc w:val="both"/>
        <w:rPr>
          <w:ins w:id="57" w:author="Rudolf Hrudkay" w:date="2017-08-31T08:06:00Z"/>
        </w:rPr>
      </w:pPr>
      <w:ins w:id="58" w:author="Rudolf Hrudkay" w:date="2017-08-31T08:06:00Z">
        <w:r w:rsidRPr="0005646C">
          <w:rPr>
            <w:rStyle w:val="Odkaznapoznmkupodiarou"/>
          </w:rPr>
          <w:footnoteRef/>
        </w:r>
        <w:r w:rsidRPr="0005646C">
          <w:t xml:space="preserve"> </w:t>
        </w:r>
      </w:ins>
      <w:ins w:id="59" w:author="Rudolf Hrudkay" w:date="2017-08-31T08:10:00Z">
        <w:r w:rsidRPr="0005646C">
          <w:t xml:space="preserve">Vyžaduje sa slovný opis </w:t>
        </w:r>
        <w:r>
          <w:t>prezentujúci názor odborného hodnotiteľa v rámci</w:t>
        </w:r>
        <w:r w:rsidRPr="0005646C">
          <w:t xml:space="preserve"> vyhodnotenia konkrétneho kritéria</w:t>
        </w:r>
        <w:r>
          <w:t>.</w:t>
        </w:r>
      </w:ins>
    </w:p>
  </w:footnote>
  <w:footnote w:id="19">
    <w:p w14:paraId="2884FC52" w14:textId="05C5B888" w:rsidR="003635A3" w:rsidRPr="0005646C" w:rsidRDefault="003635A3" w:rsidP="003635A3">
      <w:pPr>
        <w:pStyle w:val="Textpoznmkypodiarou"/>
        <w:jc w:val="both"/>
        <w:rPr>
          <w:ins w:id="146" w:author="Rudolf Hrudkay" w:date="2017-08-31T08:06:00Z"/>
        </w:rPr>
      </w:pPr>
      <w:ins w:id="147" w:author="Rudolf Hrudkay" w:date="2017-08-31T08:06:00Z">
        <w:r w:rsidRPr="0005646C">
          <w:rPr>
            <w:rStyle w:val="Odkaznapoznmkupodiarou"/>
          </w:rPr>
          <w:footnoteRef/>
        </w:r>
      </w:ins>
      <w:ins w:id="148" w:author="Rudolf Hrudkay" w:date="2017-08-31T08:11:00Z">
        <w:r w:rsidR="007D14C3">
          <w:t>Uvedené pole s</w:t>
        </w:r>
        <w:r w:rsidR="007D14C3" w:rsidRPr="00A66794">
          <w:t xml:space="preserve">lúži najmä na zaznamenanie </w:t>
        </w:r>
        <w:r w:rsidR="007D14C3">
          <w:t>individuálneho názoru odborného hodnotiteľa na celkovú kvalitu predloženej Žiadosti o NFP.</w:t>
        </w:r>
      </w:ins>
    </w:p>
  </w:footnote>
  <w:footnote w:id="20">
    <w:p w14:paraId="52B34853" w14:textId="77777777" w:rsidR="003635A3" w:rsidRDefault="003635A3" w:rsidP="003635A3">
      <w:pPr>
        <w:pStyle w:val="Textpoznmkypodiarou"/>
        <w:rPr>
          <w:ins w:id="157" w:author="Rudolf Hrudkay" w:date="2017-08-31T08:06:00Z"/>
        </w:rPr>
      </w:pPr>
      <w:ins w:id="158" w:author="Rudolf Hrudkay" w:date="2017-08-31T08:06:00Z">
        <w:r>
          <w:rPr>
            <w:rStyle w:val="Odkaznapoznmkupodiarou"/>
          </w:rPr>
          <w:footnoteRef/>
        </w:r>
        <w:r>
          <w:t xml:space="preserve"> Uviesť meno a priezvisko.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838DD3A"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customXmlDelRangeStart w:id="169" w:author="Rudolf Hrudkay" w:date="2017-08-31T08:06:00Z"/>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customXmlDelRangeEnd w:id="169"/>
      <w:p w14:paraId="129A6C61" w14:textId="365811D0" w:rsidR="007E7961" w:rsidRDefault="00F12F08" w:rsidP="00A66794">
        <w:pPr>
          <w:pStyle w:val="Hlavika"/>
          <w:jc w:val="right"/>
        </w:pPr>
        <w:del w:id="170" w:author="Rudolf Hrudkay" w:date="2017-08-31T08:06:00Z">
          <w:r w:rsidDel="003635A3">
            <w:rPr>
              <w:szCs w:val="20"/>
            </w:rPr>
            <w:delText>05.02.2015</w:delText>
          </w:r>
        </w:del>
      </w:p>
      <w:customXmlDelRangeStart w:id="171" w:author="Rudolf Hrudkay" w:date="2017-08-31T08:06:00Z"/>
    </w:sdtContent>
  </w:sdt>
  <w:customXmlDelRangeEnd w:id="171"/>
  <w:p w14:paraId="129A6C6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visionView w:markup="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54F86"/>
    <w:rsid w:val="00187DAA"/>
    <w:rsid w:val="00197F85"/>
    <w:rsid w:val="0022265F"/>
    <w:rsid w:val="00224E54"/>
    <w:rsid w:val="0024799D"/>
    <w:rsid w:val="00285341"/>
    <w:rsid w:val="002B480E"/>
    <w:rsid w:val="002B60FE"/>
    <w:rsid w:val="002C04D6"/>
    <w:rsid w:val="002C2724"/>
    <w:rsid w:val="002E3020"/>
    <w:rsid w:val="003377A7"/>
    <w:rsid w:val="003413E7"/>
    <w:rsid w:val="003635A3"/>
    <w:rsid w:val="00375C44"/>
    <w:rsid w:val="0039576A"/>
    <w:rsid w:val="003A5C6F"/>
    <w:rsid w:val="003B18B0"/>
    <w:rsid w:val="003C141E"/>
    <w:rsid w:val="004072C4"/>
    <w:rsid w:val="00440BE5"/>
    <w:rsid w:val="00482209"/>
    <w:rsid w:val="004841E3"/>
    <w:rsid w:val="004D176E"/>
    <w:rsid w:val="00517659"/>
    <w:rsid w:val="00566ADB"/>
    <w:rsid w:val="00576E70"/>
    <w:rsid w:val="00597067"/>
    <w:rsid w:val="005B1E08"/>
    <w:rsid w:val="005C7F16"/>
    <w:rsid w:val="005D16C2"/>
    <w:rsid w:val="006267ED"/>
    <w:rsid w:val="006300A5"/>
    <w:rsid w:val="0063252F"/>
    <w:rsid w:val="00640198"/>
    <w:rsid w:val="006426D5"/>
    <w:rsid w:val="00645C7C"/>
    <w:rsid w:val="006636D2"/>
    <w:rsid w:val="00663AAC"/>
    <w:rsid w:val="006647CF"/>
    <w:rsid w:val="00664D1C"/>
    <w:rsid w:val="006837C5"/>
    <w:rsid w:val="00695365"/>
    <w:rsid w:val="006A0FA0"/>
    <w:rsid w:val="006C21D0"/>
    <w:rsid w:val="006C2E72"/>
    <w:rsid w:val="00700482"/>
    <w:rsid w:val="00712F7D"/>
    <w:rsid w:val="00716BD5"/>
    <w:rsid w:val="00734B73"/>
    <w:rsid w:val="00762D03"/>
    <w:rsid w:val="007736B4"/>
    <w:rsid w:val="007921D0"/>
    <w:rsid w:val="007D14C3"/>
    <w:rsid w:val="007E30EF"/>
    <w:rsid w:val="007E7961"/>
    <w:rsid w:val="00814754"/>
    <w:rsid w:val="0083042E"/>
    <w:rsid w:val="0084329B"/>
    <w:rsid w:val="00860CE0"/>
    <w:rsid w:val="00871231"/>
    <w:rsid w:val="008A7DBF"/>
    <w:rsid w:val="00944BAA"/>
    <w:rsid w:val="00965BFD"/>
    <w:rsid w:val="00977107"/>
    <w:rsid w:val="00981900"/>
    <w:rsid w:val="00990254"/>
    <w:rsid w:val="00996C64"/>
    <w:rsid w:val="009A709B"/>
    <w:rsid w:val="009A73BC"/>
    <w:rsid w:val="009B44B8"/>
    <w:rsid w:val="009C061B"/>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2461A"/>
    <w:rsid w:val="00B50FF9"/>
    <w:rsid w:val="00B6172E"/>
    <w:rsid w:val="00B66F4A"/>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72158"/>
    <w:rsid w:val="00F75162"/>
    <w:rsid w:val="00F84B30"/>
    <w:rsid w:val="00FC6412"/>
    <w:rsid w:val="00FD028A"/>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D104ED" w:rsidRDefault="003A57A7" w:rsidP="003A57A7">
          <w:pPr>
            <w:pStyle w:val="C8F9EABCC1F24258B73CDF1C144E5D31"/>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1531F8"/>
    <w:rsid w:val="00165BF7"/>
    <w:rsid w:val="00280637"/>
    <w:rsid w:val="002B474A"/>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706594"/>
    <w:rsid w:val="007139CA"/>
    <w:rsid w:val="00764B0E"/>
    <w:rsid w:val="00773249"/>
    <w:rsid w:val="007755A0"/>
    <w:rsid w:val="007E73DF"/>
    <w:rsid w:val="008333F7"/>
    <w:rsid w:val="00882C39"/>
    <w:rsid w:val="008C4614"/>
    <w:rsid w:val="00964728"/>
    <w:rsid w:val="00A85B5A"/>
    <w:rsid w:val="00B351EF"/>
    <w:rsid w:val="00BC2E5A"/>
    <w:rsid w:val="00C0230D"/>
    <w:rsid w:val="00C4158A"/>
    <w:rsid w:val="00CA633C"/>
    <w:rsid w:val="00CC6FFA"/>
    <w:rsid w:val="00CD05DF"/>
    <w:rsid w:val="00D104ED"/>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B474A"/>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 w:type="paragraph" w:customStyle="1" w:styleId="3955FE1A8F0C41E59423C1A7E339A8FB">
    <w:name w:val="3955FE1A8F0C41E59423C1A7E339A8FB"/>
    <w:rsid w:val="002B474A"/>
    <w:pPr>
      <w:spacing w:after="160" w:line="259" w:lineRule="auto"/>
    </w:pPr>
  </w:style>
  <w:style w:type="paragraph" w:customStyle="1" w:styleId="05F1A61533DB40EAB07E08EA9CA1B735">
    <w:name w:val="05F1A61533DB40EAB07E08EA9CA1B735"/>
    <w:rsid w:val="002B474A"/>
    <w:pPr>
      <w:spacing w:after="160" w:line="259" w:lineRule="auto"/>
    </w:pPr>
  </w:style>
  <w:style w:type="paragraph" w:customStyle="1" w:styleId="E26B4659C9F24251ADF96127CED612A1">
    <w:name w:val="E26B4659C9F24251ADF96127CED612A1"/>
    <w:rsid w:val="002B474A"/>
    <w:pPr>
      <w:spacing w:after="160" w:line="259" w:lineRule="auto"/>
    </w:pPr>
  </w:style>
  <w:style w:type="paragraph" w:customStyle="1" w:styleId="2FE2845596024075B9617969427EC39D">
    <w:name w:val="2FE2845596024075B9617969427EC39D"/>
    <w:rsid w:val="002B474A"/>
    <w:pPr>
      <w:spacing w:after="160" w:line="259" w:lineRule="auto"/>
    </w:pPr>
  </w:style>
  <w:style w:type="paragraph" w:customStyle="1" w:styleId="ECF73984F0454F73A22E2838C42FCA56">
    <w:name w:val="ECF73984F0454F73A22E2838C42FCA56"/>
    <w:rsid w:val="002B474A"/>
    <w:pPr>
      <w:spacing w:after="160" w:line="259" w:lineRule="auto"/>
    </w:pPr>
  </w:style>
  <w:style w:type="paragraph" w:customStyle="1" w:styleId="08DCA3F6C2354B06B2A95F5873040E04">
    <w:name w:val="08DCA3F6C2354B06B2A95F5873040E04"/>
    <w:rsid w:val="002B474A"/>
    <w:pPr>
      <w:spacing w:after="160" w:line="259" w:lineRule="auto"/>
    </w:pPr>
  </w:style>
  <w:style w:type="paragraph" w:customStyle="1" w:styleId="972197B5C1BE435BAC71EB564FA5C641">
    <w:name w:val="972197B5C1BE435BAC71EB564FA5C641"/>
    <w:rsid w:val="002B474A"/>
    <w:pPr>
      <w:spacing w:after="160" w:line="259" w:lineRule="auto"/>
    </w:pPr>
  </w:style>
  <w:style w:type="paragraph" w:customStyle="1" w:styleId="9BB469F9AED7422B95FCD6BEB11E13A0">
    <w:name w:val="9BB469F9AED7422B95FCD6BEB11E13A0"/>
    <w:rsid w:val="002B474A"/>
    <w:pPr>
      <w:spacing w:after="160" w:line="259" w:lineRule="auto"/>
    </w:pPr>
  </w:style>
  <w:style w:type="paragraph" w:customStyle="1" w:styleId="F0DAAEDCDC6B4752A5C6BD6FB5311DD4">
    <w:name w:val="F0DAAEDCDC6B4752A5C6BD6FB5311DD4"/>
    <w:rsid w:val="002B474A"/>
    <w:pPr>
      <w:spacing w:after="160" w:line="259" w:lineRule="auto"/>
    </w:pPr>
  </w:style>
  <w:style w:type="paragraph" w:customStyle="1" w:styleId="32F65AA28CD54367A9B633D4E0EE4AB1">
    <w:name w:val="32F65AA28CD54367A9B633D4E0EE4AB1"/>
    <w:rsid w:val="002B474A"/>
    <w:pPr>
      <w:spacing w:after="160" w:line="259" w:lineRule="auto"/>
    </w:pPr>
  </w:style>
  <w:style w:type="paragraph" w:customStyle="1" w:styleId="005EC691EA7C442882344B15D0E80EE2">
    <w:name w:val="005EC691EA7C442882344B15D0E80EE2"/>
    <w:rsid w:val="002B474A"/>
    <w:pPr>
      <w:spacing w:after="160" w:line="259" w:lineRule="auto"/>
    </w:pPr>
  </w:style>
  <w:style w:type="paragraph" w:customStyle="1" w:styleId="6B123ED2C9194A838020B68004A3E2FB">
    <w:name w:val="6B123ED2C9194A838020B68004A3E2FB"/>
    <w:rsid w:val="002B474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BF8F-F57D-4ADA-970B-1AF1016C3ECF}">
  <ds:schemaRefs>
    <ds:schemaRef ds:uri="http://schemas.microsoft.com/sharepoint/v3/contenttype/forms"/>
  </ds:schemaRefs>
</ds:datastoreItem>
</file>

<file path=customXml/itemProps2.xml><?xml version="1.0" encoding="utf-8"?>
<ds:datastoreItem xmlns:ds="http://schemas.openxmlformats.org/officeDocument/2006/customXml" ds:itemID="{E0E969D8-C90C-4B42-B785-6D2F12686860}">
  <ds:schemaRefs>
    <ds:schemaRef ds:uri="http://schemas.microsoft.com/office/2006/metadata/properties"/>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purl.org/dc/terms/"/>
    <ds:schemaRef ds:uri="http://www.w3.org/XML/1998/namespace"/>
  </ds:schemaRefs>
</ds:datastoreItem>
</file>

<file path=customXml/itemProps3.xml><?xml version="1.0" encoding="utf-8"?>
<ds:datastoreItem xmlns:ds="http://schemas.openxmlformats.org/officeDocument/2006/customXml" ds:itemID="{A9A903E2-1000-4194-8397-B6C6DEB58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9BEF7C7-37E8-4903-91EE-7ECBA0AD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618</Words>
  <Characters>3525</Characters>
  <Application>Microsoft Office Word</Application>
  <DocSecurity>0</DocSecurity>
  <Lines>29</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Rudolf Hrudkay</cp:lastModifiedBy>
  <cp:revision>20</cp:revision>
  <cp:lastPrinted>2015-03-19T16:14:00Z</cp:lastPrinted>
  <dcterms:created xsi:type="dcterms:W3CDTF">2015-03-26T08:31:00Z</dcterms:created>
  <dcterms:modified xsi:type="dcterms:W3CDTF">2017-08-31T06:11:00Z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